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5C014" w14:textId="0AF3034D" w:rsidR="00930CAF" w:rsidRDefault="007026C8">
      <w:pPr>
        <w:pStyle w:val="Heading1"/>
        <w:numPr>
          <w:ilvl w:val="0"/>
          <w:numId w:val="0"/>
        </w:numPr>
        <w:ind w:left="720" w:hanging="720"/>
        <w:jc w:val="center"/>
        <w:rPr>
          <w:b/>
          <w:bCs/>
          <w:caps/>
        </w:rPr>
      </w:pP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Pr>
          <w:b/>
          <w:bCs/>
          <w:caps/>
        </w:rPr>
        <w:tab/>
      </w:r>
      <w:r w:rsidR="00930CAF" w:rsidRPr="00AF5520">
        <w:rPr>
          <w:b/>
          <w:bCs/>
          <w:caps/>
        </w:rPr>
        <w:t>SECTION D: PLANNING CO-ORDINATION</w:t>
      </w:r>
    </w:p>
    <w:p w14:paraId="73896746" w14:textId="77777777" w:rsidR="00765B82" w:rsidRDefault="00765B82">
      <w:pPr>
        <w:outlineLvl w:val="0"/>
        <w:rPr>
          <w:b/>
        </w:rPr>
      </w:pPr>
    </w:p>
    <w:p w14:paraId="11694C26" w14:textId="45309322" w:rsidR="00930CAF" w:rsidRPr="00AF5520" w:rsidRDefault="00930CAF">
      <w:pPr>
        <w:outlineLvl w:val="0"/>
        <w:rPr>
          <w:b/>
        </w:rPr>
      </w:pPr>
      <w:r w:rsidRPr="00AF5520">
        <w:rPr>
          <w:b/>
        </w:rPr>
        <w:t>PART ONE:  T</w:t>
      </w:r>
      <w:bookmarkStart w:id="0" w:name="_Ref62644925"/>
      <w:bookmarkEnd w:id="0"/>
      <w:r w:rsidRPr="00AF5520">
        <w:rPr>
          <w:b/>
        </w:rPr>
        <w:t>RANSMISSION PLANNING</w:t>
      </w:r>
    </w:p>
    <w:p w14:paraId="0F9AF6CB"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6FA8AE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14B0CDB7"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Systems; </w:t>
      </w:r>
    </w:p>
    <w:p w14:paraId="5DD0A59E" w14:textId="77777777" w:rsidR="00930CAF" w:rsidRPr="00AF5520" w:rsidRDefault="00930CAF">
      <w:pPr>
        <w:ind w:left="1440" w:hanging="720"/>
      </w:pPr>
      <w:r w:rsidRPr="00AF5520">
        <w:t>1.1.2</w:t>
      </w:r>
      <w:r w:rsidRPr="00AF5520">
        <w:tab/>
        <w:t>the general principles for identifying the Default Planning Boundary at Connection Sites for the purpose of planning and development;</w:t>
      </w:r>
    </w:p>
    <w:p w14:paraId="286E8AD2" w14:textId="51E90E0B"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r w:rsidRPr="00AF5520">
        <w:t>Statement</w:t>
      </w:r>
      <w:r w:rsidR="008A54C6" w:rsidRPr="00AF5520">
        <w:t>;</w:t>
      </w:r>
    </w:p>
    <w:p w14:paraId="33D06DC3" w14:textId="74CC98D4"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5E0F92A7" w14:textId="48BFBBAC"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1679EF15" w14:textId="77777777" w:rsidR="00930CAF" w:rsidRPr="00AF5520" w:rsidRDefault="00930CAF">
      <w:pPr>
        <w:outlineLvl w:val="0"/>
        <w:rPr>
          <w:b/>
        </w:rPr>
      </w:pPr>
      <w:r w:rsidRPr="00AF5520">
        <w:rPr>
          <w:b/>
        </w:rPr>
        <w:t>2.</w:t>
      </w:r>
      <w:r w:rsidRPr="00AF5520">
        <w:rPr>
          <w:b/>
        </w:rPr>
        <w:tab/>
        <w:t>TRANSMISSION PLANNING</w:t>
      </w:r>
    </w:p>
    <w:p w14:paraId="5ED5A702" w14:textId="77777777" w:rsidR="00930CAF" w:rsidRPr="00AF5520" w:rsidRDefault="00930CAF">
      <w:pPr>
        <w:outlineLvl w:val="0"/>
        <w:rPr>
          <w:b/>
        </w:rPr>
      </w:pPr>
      <w:r w:rsidRPr="00AF5520">
        <w:t>2.1</w:t>
      </w:r>
      <w:r w:rsidRPr="00AF5520">
        <w:tab/>
      </w:r>
      <w:r w:rsidRPr="00AF5520">
        <w:rPr>
          <w:b/>
        </w:rPr>
        <w:t>Transmission Investment Plans</w:t>
      </w:r>
      <w:bookmarkEnd w:id="1"/>
    </w:p>
    <w:p w14:paraId="4574E246"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30197C82"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5CCA6257"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5B2B78A6"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 xml:space="preserve">shall update each Transmission Investment Plan from time to time to reflect the best and most current information available to it and so that each contains, to the extent and in such detail </w:t>
      </w:r>
      <w:r w:rsidRPr="00AF5520">
        <w:lastRenderedPageBreak/>
        <w:t>as is reasonably practicable and appropriate at the time,</w:t>
      </w:r>
      <w:bookmarkEnd w:id="3"/>
      <w:r w:rsidRPr="00AF5520">
        <w:t xml:space="preserve"> for the relevant Financial Year:</w:t>
      </w:r>
      <w:bookmarkEnd w:id="4"/>
    </w:p>
    <w:p w14:paraId="2DC0585D" w14:textId="77777777" w:rsidR="00930CAF" w:rsidRPr="00AF5520" w:rsidRDefault="00930CAF">
      <w:pPr>
        <w:ind w:left="1440"/>
      </w:pPr>
      <w:r w:rsidRPr="00AF5520">
        <w:t>2.1.2.1</w:t>
      </w:r>
      <w:r w:rsidRPr="00AF5520">
        <w:tab/>
        <w:t>a description of any proposed Change(s) to its Transmission System;</w:t>
      </w:r>
    </w:p>
    <w:p w14:paraId="470ABC61" w14:textId="7E8FA0A1"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1E9B1DB"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7D58BF26"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50AA1588"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2808F593"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7AC1C2D8" w14:textId="77777777" w:rsidR="00930CAF" w:rsidRPr="00AF5520" w:rsidRDefault="00930CAF">
      <w:pPr>
        <w:ind w:left="2127" w:hanging="687"/>
      </w:pPr>
      <w:r w:rsidRPr="00AF5520">
        <w:t>2.1.2.7</w:t>
      </w:r>
      <w:r w:rsidRPr="00AF5520">
        <w:tab/>
        <w:t>any other relevant information which the Transmission Owner considers may materially affect a Transmission Investment Plan of another Party</w:t>
      </w:r>
      <w:r w:rsidR="0009035D" w:rsidRPr="00AF5520">
        <w:t xml:space="preserve">, </w:t>
      </w:r>
      <w:r w:rsidRPr="00AF5520">
        <w:t xml:space="preserve">  </w:t>
      </w:r>
      <w:r w:rsidR="003D60EE" w:rsidRPr="00AF5520">
        <w:t>an Offshore Transmission Owner’s Transmission System</w:t>
      </w:r>
      <w:r w:rsidR="006D46CB" w:rsidRPr="00AF5520">
        <w:t xml:space="preserve"> or any OTSDUW</w:t>
      </w:r>
      <w:r w:rsidRPr="00AF5520">
        <w:t>.</w:t>
      </w:r>
    </w:p>
    <w:p w14:paraId="765CCC61" w14:textId="77777777" w:rsidR="00930CAF" w:rsidRPr="00AF5520" w:rsidRDefault="00930CAF">
      <w:pPr>
        <w:ind w:left="1440" w:hanging="720"/>
      </w:pPr>
      <w:bookmarkStart w:id="5" w:name="_Ref64255780"/>
      <w:bookmarkStart w:id="6" w:name="_Ref62644535"/>
      <w:r w:rsidRPr="00AF5520">
        <w:t>2.1.3</w:t>
      </w:r>
      <w:r w:rsidRPr="00AF5520">
        <w:tab/>
        <w:t>Each Transmission Owner</w:t>
      </w:r>
      <w:r w:rsidR="003D60EE" w:rsidRPr="00AF5520">
        <w:t xml:space="preserve"> </w:t>
      </w:r>
      <w:r w:rsidR="00A24AE3"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6119A570" w14:textId="671236F3"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7" w:name="_Ref64255798"/>
      <w:r w:rsidRPr="00AF5520">
        <w:t>and</w:t>
      </w:r>
    </w:p>
    <w:p w14:paraId="2FECB1C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66DBF78"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7"/>
    </w:p>
    <w:p w14:paraId="5B5728B2" w14:textId="77777777" w:rsidR="00930CAF" w:rsidRPr="00AF5520" w:rsidRDefault="00930CAF">
      <w:pPr>
        <w:ind w:left="1440" w:hanging="720"/>
      </w:pPr>
      <w:bookmarkStart w:id="8" w:name="_Ref64255971"/>
      <w:r w:rsidRPr="00AF5520">
        <w:t>2.1.4</w:t>
      </w:r>
      <w:r w:rsidRPr="00AF5520">
        <w:tab/>
      </w:r>
      <w:r w:rsidR="00630D79" w:rsidRPr="00AF5520">
        <w:t>[Not Used]</w:t>
      </w:r>
    </w:p>
    <w:p w14:paraId="39C12728" w14:textId="77777777" w:rsidR="00930CAF" w:rsidRPr="00AF5520" w:rsidRDefault="00930CAF">
      <w:pPr>
        <w:ind w:left="1440" w:hanging="720"/>
        <w:rPr>
          <w:b/>
          <w:i/>
        </w:rPr>
      </w:pPr>
      <w:r w:rsidRPr="00AF5520">
        <w:lastRenderedPageBreak/>
        <w:t>2.1.5</w:t>
      </w:r>
      <w:r w:rsidRPr="00AF5520">
        <w:tab/>
      </w:r>
      <w:bookmarkStart w:id="9" w:name="_Ref64255686"/>
      <w:bookmarkEnd w:id="8"/>
      <w:r w:rsidR="004054B8" w:rsidRPr="00AF5520">
        <w:t>[Not Used]</w:t>
      </w:r>
    </w:p>
    <w:p w14:paraId="4207F1FD" w14:textId="40D2E8DC" w:rsidR="00930CAF" w:rsidRPr="00AF5520" w:rsidRDefault="00930CAF">
      <w:pPr>
        <w:ind w:left="1440" w:hanging="720"/>
      </w:pPr>
      <w:r w:rsidRPr="00AF5520">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9"/>
    </w:p>
    <w:p w14:paraId="45DB4330"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07AD5ED5" w14:textId="763C1EEE"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211BD56A" w14:textId="7B7B769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43D71AA6" w14:textId="4A814882" w:rsidR="00930CAF" w:rsidRPr="00AF5520" w:rsidRDefault="00930CAF">
      <w:pPr>
        <w:ind w:left="1440" w:hanging="720"/>
      </w:pPr>
      <w:r w:rsidRPr="00AF5520">
        <w:t>2.2.3</w:t>
      </w:r>
      <w:r w:rsidRPr="00AF5520">
        <w:tab/>
        <w:t xml:space="preserve">If </w:t>
      </w:r>
      <w:r w:rsidR="002B2E6D">
        <w:t>The Company</w:t>
      </w:r>
      <w:r w:rsidRPr="00AF5520">
        <w:t xml:space="preserve"> receives a request for a change to Planning Assumptions pursuant to sub-paragraph 2.2.2 it shall, as soon as reasonably practicable:</w:t>
      </w:r>
    </w:p>
    <w:p w14:paraId="2E2635A9" w14:textId="5CC79258"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0AE568B1" w14:textId="77777777" w:rsidR="00930CAF" w:rsidRPr="00AF5520" w:rsidRDefault="00930CAF">
      <w:pPr>
        <w:ind w:left="2160" w:hanging="720"/>
      </w:pPr>
      <w:r w:rsidRPr="00AF5520">
        <w:t>2.2.3.2 where relevant, change and re-issue such Planning Assumptions (and any related Planning Assumptions) accordingly.</w:t>
      </w:r>
    </w:p>
    <w:p w14:paraId="1DEE0F0B"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50C3CA13" w14:textId="6F46221E"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022C13C5" w14:textId="7097C52B"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taking into account the nature, complexity and urgency of the request.</w:t>
      </w:r>
    </w:p>
    <w:p w14:paraId="6FFF3060" w14:textId="3F950D51"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2BEFBB7B" w14:textId="77777777" w:rsidR="00930CAF" w:rsidRPr="00AF5520" w:rsidRDefault="00930CAF">
      <w:pPr>
        <w:ind w:left="1440" w:hanging="720"/>
      </w:pPr>
      <w:r w:rsidRPr="00AF5520">
        <w:lastRenderedPageBreak/>
        <w:t>2.2.6</w:t>
      </w:r>
      <w:r w:rsidRPr="00AF5520">
        <w:tab/>
        <w:t>Without limitation to Section C, Part One, paragraph 2.2, in planning and developing its Transmission System, each Transmission Owner shall ensure that its Transmission System complies with:</w:t>
      </w:r>
    </w:p>
    <w:p w14:paraId="26F817C1" w14:textId="0E3F18F8" w:rsidR="00930CAF" w:rsidRPr="00AF5520" w:rsidRDefault="00930CAF">
      <w:pPr>
        <w:ind w:left="2160" w:hanging="720"/>
      </w:pPr>
      <w:r w:rsidRPr="00AF5520">
        <w:t>2.2.6.1</w:t>
      </w:r>
      <w:r w:rsidRPr="00AF5520">
        <w:tab/>
        <w:t>the minimum technical, design and operational criteria and performance requirements set out or referred to in Connection Conditions 6.1, 6.2, 6.3</w:t>
      </w:r>
      <w:r w:rsidR="001F49AD">
        <w:t>,</w:t>
      </w:r>
      <w:r w:rsidRPr="00AF5520">
        <w:t xml:space="preserve"> 6.4</w:t>
      </w:r>
      <w:r w:rsidR="001F49AD">
        <w:t>, 7.10 and 7.11</w:t>
      </w:r>
      <w:r w:rsidRPr="00AF5520">
        <w:t xml:space="preserve"> </w:t>
      </w:r>
      <w:r w:rsidR="00E152CC">
        <w:t>as applicable to Type 1 Transmission Owners or European Connection Conditions 6.1, 6.2, 6.3</w:t>
      </w:r>
      <w:r w:rsidR="001F49AD">
        <w:t>,</w:t>
      </w:r>
      <w:r w:rsidR="00E152CC">
        <w:t xml:space="preserve"> 6.4</w:t>
      </w:r>
      <w:r w:rsidR="001F49AD">
        <w:t>, 7.10 and 7.11</w:t>
      </w:r>
      <w:r w:rsidR="00E152CC">
        <w:t xml:space="preserve"> as</w:t>
      </w:r>
      <w:r w:rsidR="001F49AD">
        <w:t xml:space="preserve"> </w:t>
      </w:r>
      <w:r w:rsidR="00E152CC">
        <w:t xml:space="preserve">applicable to Type 2 Transmission Owners </w:t>
      </w:r>
      <w:r w:rsidRPr="00AF5520">
        <w:t>and in Planning Code 6.2</w:t>
      </w:r>
      <w:r w:rsidR="001D05E6" w:rsidRPr="00AF5520">
        <w:t xml:space="preserve"> and</w:t>
      </w:r>
      <w:r w:rsidR="00CB3FF0" w:rsidRPr="00AF5520">
        <w:t>/or</w:t>
      </w:r>
      <w:r w:rsidR="001D05E6" w:rsidRPr="00AF5520">
        <w:t xml:space="preserve"> 6.3</w:t>
      </w:r>
      <w:r w:rsidRPr="00AF5520">
        <w:t>; or</w:t>
      </w:r>
    </w:p>
    <w:p w14:paraId="16B41830"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1610B172"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19742B3F" w14:textId="77777777" w:rsidR="00790728" w:rsidRPr="00AF5520" w:rsidRDefault="00790728" w:rsidP="00790728">
      <w:pPr>
        <w:ind w:left="2127" w:hanging="709"/>
      </w:pPr>
      <w:r w:rsidRPr="00AF5520">
        <w:t>2.2.6.3</w:t>
      </w:r>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18ABD8A5" w14:textId="749B02B2" w:rsidR="00930CAF" w:rsidRPr="00AF5520" w:rsidRDefault="00930CAF">
      <w:pPr>
        <w:ind w:left="1440" w:hanging="720"/>
      </w:pPr>
      <w:r w:rsidRPr="00AF5520">
        <w:t>2.2.7</w:t>
      </w:r>
      <w:r w:rsidRPr="00AF5520">
        <w:tab/>
        <w:t xml:space="preserve">Each Transmission Owner shall plan and develop its Transmission System taking into account the Planning Assumptions provided to it by </w:t>
      </w:r>
      <w:r w:rsidR="002B2E6D">
        <w:t>The Company</w:t>
      </w:r>
      <w:r w:rsidRPr="00AF5520">
        <w:t xml:space="preserve"> and any other information provided to it under this Code and on the basis that User Plant and Apparatus complies with: </w:t>
      </w:r>
    </w:p>
    <w:p w14:paraId="13A2F3BB" w14:textId="73A8E196" w:rsidR="00930CAF" w:rsidRPr="00AF5520" w:rsidRDefault="00930CAF">
      <w:pPr>
        <w:ind w:left="2160" w:hanging="720"/>
      </w:pPr>
      <w:r w:rsidRPr="00AF5520">
        <w:t>2.2.7.1</w:t>
      </w:r>
      <w:r w:rsidRPr="00AF5520">
        <w:tab/>
        <w:t>the minimum technical design and operational criteria and performance requirements set out in Connection Conditions 6.1, 6.2, 6.3</w:t>
      </w:r>
      <w:r w:rsidR="006F0D8A">
        <w:t>,</w:t>
      </w:r>
      <w:r w:rsidRPr="00AF5520">
        <w:t xml:space="preserve"> 6.4</w:t>
      </w:r>
      <w:r w:rsidR="006F0D8A">
        <w:t>, 7.10</w:t>
      </w:r>
      <w:r w:rsidR="00E152CC">
        <w:t xml:space="preserve"> </w:t>
      </w:r>
      <w:r w:rsidR="006F0D8A">
        <w:t xml:space="preserve">and 7.11 </w:t>
      </w:r>
      <w:r w:rsidR="00E152CC">
        <w:t>as applicable to Type 1 Transmission Owners or European Connection Condition</w:t>
      </w:r>
      <w:r w:rsidR="000F663C">
        <w:t>s</w:t>
      </w:r>
      <w:r w:rsidR="00E152CC">
        <w:t xml:space="preserve"> 6.1, 6.2, 6.3</w:t>
      </w:r>
      <w:r w:rsidR="006F0D8A">
        <w:t>,</w:t>
      </w:r>
      <w:r w:rsidR="00E152CC">
        <w:t xml:space="preserve"> 6.4</w:t>
      </w:r>
      <w:r w:rsidR="006F0D8A">
        <w:t>, 7.10 and 7.11</w:t>
      </w:r>
      <w:r w:rsidR="00E152CC">
        <w:t xml:space="preserve"> as applicable to Type 2 Transmissionn</w:t>
      </w:r>
      <w:r w:rsidR="006F0D8A">
        <w:t xml:space="preserve"> </w:t>
      </w:r>
      <w:r w:rsidR="00E152CC">
        <w:t>Owners:</w:t>
      </w:r>
      <w:r w:rsidRPr="00AF5520">
        <w:t xml:space="preserve"> or</w:t>
      </w:r>
    </w:p>
    <w:p w14:paraId="6D6D12D7" w14:textId="79C366B7"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0C78AE01"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0CB8256C"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0F805789" w14:textId="6C4A4357"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49AAD831" w14:textId="77777777" w:rsidR="00930CAF" w:rsidRPr="00AF5520" w:rsidRDefault="00930CAF">
      <w:pPr>
        <w:ind w:left="2127" w:hanging="687"/>
      </w:pPr>
      <w:r w:rsidRPr="00AF5520">
        <w:lastRenderedPageBreak/>
        <w:t>2.2.8.1</w:t>
      </w:r>
      <w:r w:rsidRPr="00AF5520">
        <w:tab/>
        <w:t xml:space="preserve">becomes aware that such User has or is likely to apply for a User Derogation; </w:t>
      </w:r>
    </w:p>
    <w:p w14:paraId="3A34BD32" w14:textId="77777777" w:rsidR="00930CAF" w:rsidRPr="00AF5520" w:rsidRDefault="00930CAF">
      <w:pPr>
        <w:ind w:left="2127" w:hanging="687"/>
      </w:pPr>
      <w:r w:rsidRPr="00AF5520">
        <w:t>2.2.8.2</w:t>
      </w:r>
      <w:r w:rsidRPr="00AF5520">
        <w:tab/>
        <w:t>is itself applying for a derogation under the Grid Code in relation to the Connection Site on which such User's Plant and Apparatus is located or to which it otherwise relates; or</w:t>
      </w:r>
    </w:p>
    <w:p w14:paraId="144B0880" w14:textId="181BB692"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w:t>
      </w:r>
      <w:r w:rsidR="00E84759">
        <w:t>,</w:t>
      </w:r>
      <w:r w:rsidRPr="00AF5520">
        <w:t xml:space="preserve"> 6.4</w:t>
      </w:r>
      <w:r w:rsidR="00E84759">
        <w:t>, 7.10 and 7.11</w:t>
      </w:r>
      <w:r w:rsidR="008F17E4">
        <w:t xml:space="preserve"> as applicable to GB Code User’s or European Connection Conditions 6.1, 6.2, 6.3</w:t>
      </w:r>
      <w:r w:rsidR="00E84759">
        <w:t>,</w:t>
      </w:r>
      <w:r w:rsidR="008F17E4">
        <w:t xml:space="preserve"> 6.4</w:t>
      </w:r>
      <w:r w:rsidR="00E84759">
        <w:t>, 7.10 and 7.11</w:t>
      </w:r>
      <w:r w:rsidR="008F17E4">
        <w:t xml:space="preserve"> as applicable to EU Code User’s. </w:t>
      </w:r>
    </w:p>
    <w:p w14:paraId="1D91C81B" w14:textId="7806574A"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7CB670B9" w14:textId="77777777" w:rsidR="00930CAF" w:rsidRPr="00AF5520" w:rsidRDefault="00930CAF">
      <w:pPr>
        <w:outlineLvl w:val="0"/>
        <w:rPr>
          <w:b/>
        </w:rPr>
      </w:pPr>
      <w:r w:rsidRPr="00AF5520">
        <w:t>2.3</w:t>
      </w:r>
      <w:r w:rsidRPr="00AF5520">
        <w:tab/>
      </w:r>
      <w:r w:rsidRPr="00AF5520">
        <w:rPr>
          <w:b/>
        </w:rPr>
        <w:t>Co-ordination of Transmission Investment Planning</w:t>
      </w:r>
    </w:p>
    <w:p w14:paraId="7E0F5CE5" w14:textId="77777777" w:rsidR="00930CAF" w:rsidRPr="00AF5520" w:rsidRDefault="00930CAF" w:rsidP="00BA2742">
      <w:pPr>
        <w:ind w:left="1418" w:hanging="698"/>
      </w:pPr>
      <w:bookmarkStart w:id="10" w:name="_Ref64255744"/>
      <w:bookmarkStart w:id="11" w:name="_Ref62631312"/>
      <w:r w:rsidRPr="00AF5520">
        <w:t>2.3.1</w:t>
      </w:r>
      <w:r w:rsidRPr="00AF5520">
        <w:tab/>
      </w:r>
      <w:r w:rsidR="003D60EE" w:rsidRPr="00AF5520">
        <w:t xml:space="preserve">Transmission Owners </w:t>
      </w:r>
      <w:r w:rsidR="002F23D3" w:rsidRPr="00AF5520">
        <w:t>required</w:t>
      </w:r>
      <w:r w:rsidR="003D60EE" w:rsidRPr="00AF5520">
        <w:t xml:space="preserve"> to develop and maintain an Investment Plan pursuant to sub-paragraph 2.1.1</w:t>
      </w:r>
      <w:r w:rsidR="00B84652" w:rsidRPr="00AF5520">
        <w:t xml:space="preserve"> and Offshore Transmission Owners </w:t>
      </w:r>
      <w:r w:rsidR="00F072FF" w:rsidRPr="00AF5520">
        <w:t xml:space="preserve">where </w:t>
      </w:r>
      <w:r w:rsidR="00B84652" w:rsidRPr="00AF5520">
        <w:t xml:space="preserve">required under Paragraph 2.3.2 </w:t>
      </w:r>
      <w:r w:rsidRPr="00AF5520">
        <w:t xml:space="preserve"> shall</w:t>
      </w:r>
      <w:r w:rsidR="00BA2742" w:rsidRPr="00AF5520">
        <w:t>, at all times</w:t>
      </w:r>
      <w:r w:rsidRPr="00AF5520">
        <w:t>:</w:t>
      </w:r>
      <w:bookmarkEnd w:id="10"/>
    </w:p>
    <w:p w14:paraId="2E6BA86A"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11"/>
      <w:r w:rsidR="00B84652" w:rsidRPr="00AF5520">
        <w:t>and Changes to an Offshore Transmission System</w:t>
      </w:r>
      <w:r w:rsidRPr="00AF5520">
        <w:t xml:space="preserve">;  </w:t>
      </w:r>
    </w:p>
    <w:p w14:paraId="7328C1A6"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7D99E0A8"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134C87D7" w14:textId="58D1DA5C" w:rsidR="0009035D" w:rsidRPr="00AF5520" w:rsidRDefault="003D60EE">
      <w:pPr>
        <w:ind w:left="1440" w:hanging="720"/>
      </w:pPr>
      <w:r w:rsidRPr="00AF5520">
        <w:t>2.3.2</w:t>
      </w:r>
      <w:r w:rsidRPr="00AF5520">
        <w:tab/>
      </w:r>
      <w:r w:rsidR="0009035D" w:rsidRPr="00AF5520">
        <w:t xml:space="preserve">Each Offshore Transmission Owner shall assess the impact on its Offshore Transmission System of planned </w:t>
      </w:r>
      <w:r w:rsidRPr="00AF5520">
        <w:t>C</w:t>
      </w:r>
      <w:r w:rsidR="0009035D" w:rsidRPr="00AF5520">
        <w:t xml:space="preserve">hanges in Transmission Owners’ Transmission Investment Plans.  Each Offshore Transmission </w:t>
      </w:r>
      <w:r w:rsidR="00A24AE3" w:rsidRPr="00AF5520">
        <w:t>O</w:t>
      </w:r>
      <w:r w:rsidR="0009035D" w:rsidRPr="00AF5520">
        <w:t xml:space="preserve">wner shall notify </w:t>
      </w:r>
      <w:r w:rsidR="002B2E6D">
        <w:t>The Company</w:t>
      </w:r>
      <w:r w:rsidR="0009035D" w:rsidRPr="00AF5520">
        <w:t xml:space="preserve"> and any relevant Transmission Owners of any </w:t>
      </w:r>
      <w:r w:rsidR="002F23D3" w:rsidRPr="00AF5520">
        <w:t xml:space="preserve">potential </w:t>
      </w:r>
      <w:r w:rsidR="0009035D" w:rsidRPr="00AF5520">
        <w:t>need</w:t>
      </w:r>
      <w:r w:rsidR="00B84652" w:rsidRPr="00AF5520">
        <w:t xml:space="preserve"> </w:t>
      </w:r>
      <w:r w:rsidR="0009035D" w:rsidRPr="00AF5520">
        <w:t xml:space="preserve">to </w:t>
      </w:r>
      <w:r w:rsidRPr="00AF5520">
        <w:t>make Changes</w:t>
      </w:r>
      <w:r w:rsidR="0009035D" w:rsidRPr="00AF5520">
        <w:t xml:space="preserve"> </w:t>
      </w:r>
      <w:r w:rsidR="002F23D3" w:rsidRPr="00AF5520">
        <w:t xml:space="preserve">to </w:t>
      </w:r>
      <w:r w:rsidR="0009035D" w:rsidRPr="00AF5520">
        <w:t xml:space="preserve">its Offshore Transmission System as a consequence of planned </w:t>
      </w:r>
      <w:r w:rsidR="002F23D3" w:rsidRPr="00AF5520">
        <w:t>Changes on</w:t>
      </w:r>
      <w:r w:rsidR="0009035D" w:rsidRPr="00AF5520">
        <w:t xml:space="preserve"> another Party’s Transmission System.  On receipt of such notification, </w:t>
      </w:r>
      <w:r w:rsidR="00B84652" w:rsidRPr="00AF5520">
        <w:t xml:space="preserve">and where required by </w:t>
      </w:r>
      <w:r w:rsidR="002B2E6D">
        <w:t>The Company</w:t>
      </w:r>
      <w:r w:rsidR="0009035D" w:rsidRPr="00AF5520">
        <w:t xml:space="preserve"> or a </w:t>
      </w:r>
      <w:r w:rsidR="00B84652" w:rsidRPr="00AF5520">
        <w:t>R</w:t>
      </w:r>
      <w:r w:rsidR="0009035D" w:rsidRPr="00AF5520">
        <w:t>elevant Transmission Owner</w:t>
      </w:r>
      <w:r w:rsidR="00B84652" w:rsidRPr="00AF5520">
        <w:t>, to do</w:t>
      </w:r>
      <w:r w:rsidR="00AB3F74" w:rsidRPr="00AF5520">
        <w:t xml:space="preserve"> so</w:t>
      </w:r>
      <w:r w:rsidR="00B84652" w:rsidRPr="00AF5520">
        <w:t xml:space="preserve"> shall</w:t>
      </w:r>
      <w:r w:rsidR="0009035D" w:rsidRPr="00AF5520">
        <w:t xml:space="preserve"> participate under sub-paragraph 2.3.1.</w:t>
      </w:r>
    </w:p>
    <w:p w14:paraId="7A0411DA" w14:textId="77777777" w:rsidR="003D60EE" w:rsidRPr="00AF5520" w:rsidRDefault="003D60EE">
      <w:pPr>
        <w:ind w:left="1440" w:hanging="720"/>
      </w:pPr>
      <w:r w:rsidRPr="00AF5520">
        <w:lastRenderedPageBreak/>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92DD4BB" w14:textId="77777777" w:rsidR="003D60EE" w:rsidRPr="00AF5520" w:rsidRDefault="003D60EE" w:rsidP="003D60EE">
      <w:pPr>
        <w:ind w:left="1440" w:hanging="720"/>
      </w:pPr>
      <w:r w:rsidRPr="00AF5520">
        <w:t>2.3.4</w:t>
      </w:r>
      <w:r w:rsidRPr="00AF5520">
        <w:tab/>
      </w:r>
      <w:r w:rsidR="004D5804" w:rsidRPr="00AF5520">
        <w:t>[Not used]</w:t>
      </w:r>
    </w:p>
    <w:p w14:paraId="3E46B937"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3A3C3E0F" w14:textId="05B2EDC4" w:rsidR="00930CAF" w:rsidRPr="00AF5520" w:rsidRDefault="00930CAF">
      <w:pPr>
        <w:ind w:left="720" w:firstLine="720"/>
      </w:pPr>
      <w:r w:rsidRPr="00AF5520">
        <w:t>2.3.</w:t>
      </w:r>
      <w:r w:rsidR="003D60EE" w:rsidRPr="00AF5520">
        <w:t>5</w:t>
      </w:r>
      <w:r w:rsidRPr="00AF5520">
        <w:t>.1</w:t>
      </w:r>
      <w:r w:rsidRPr="00AF5520">
        <w:tab/>
      </w:r>
      <w:r w:rsidR="002B2E6D">
        <w:t>The Company</w:t>
      </w:r>
      <w:r w:rsidRPr="00AF5520">
        <w:t xml:space="preserve"> reasonably requests; or</w:t>
      </w:r>
    </w:p>
    <w:p w14:paraId="34259F70"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6"/>
    <w:p w14:paraId="22626B4C" w14:textId="77777777" w:rsidR="00930CAF" w:rsidRPr="00AF5520" w:rsidRDefault="00930CAF">
      <w:pPr>
        <w:ind w:left="720" w:hanging="720"/>
        <w:outlineLvl w:val="0"/>
        <w:rPr>
          <w:b/>
        </w:rPr>
      </w:pPr>
      <w:r w:rsidRPr="00AF5520">
        <w:t>2.4</w:t>
      </w:r>
      <w:r w:rsidRPr="00AF5520">
        <w:tab/>
      </w:r>
      <w:r w:rsidRPr="00AF5520">
        <w:rPr>
          <w:b/>
        </w:rPr>
        <w:t xml:space="preserve">Changes to Transmission Investment Plans </w:t>
      </w:r>
    </w:p>
    <w:p w14:paraId="34BB13C2" w14:textId="77777777" w:rsidR="00930CAF" w:rsidRPr="00AF5520" w:rsidRDefault="00930CAF">
      <w:pPr>
        <w:ind w:left="1440" w:hanging="720"/>
      </w:pPr>
      <w:bookmarkStart w:id="12" w:name="_Ref64197161"/>
      <w:r w:rsidRPr="00AF5520">
        <w:t>2.4.1</w:t>
      </w:r>
      <w:r w:rsidRPr="00AF5520">
        <w:tab/>
        <w:t xml:space="preserve">For the avoidance of doubt, a Transmission Owner may change any part of its Transmission Investment Plan(s) at any time, provided that the Party making such change provides an updated version of its Transmission Investment Plan to other relevant Parties in accordance with sub-paragraphs 2.1.3 or 2.1.6.  </w:t>
      </w:r>
    </w:p>
    <w:p w14:paraId="07F1C874" w14:textId="77777777" w:rsidR="00930CAF" w:rsidRPr="00AF5520" w:rsidRDefault="00930CAF">
      <w:pPr>
        <w:ind w:left="1440" w:hanging="720"/>
      </w:pPr>
      <w:r w:rsidRPr="00AF5520">
        <w:t>2.4.2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1A3CED9" w14:textId="77777777" w:rsidR="00930CAF" w:rsidRPr="00AF5520" w:rsidRDefault="00930CAF">
      <w:pPr>
        <w:ind w:left="2160" w:hanging="720"/>
      </w:pPr>
      <w:r w:rsidRPr="00AF5520">
        <w:t>2.4.2.1</w:t>
      </w:r>
      <w:r w:rsidRPr="00AF5520">
        <w:tab/>
        <w:t>contain a description of the requested change (in reasonable but not excessive detail) and the reason for the Planning Request</w:t>
      </w:r>
      <w:bookmarkEnd w:id="12"/>
      <w:r w:rsidRPr="00AF5520">
        <w:t>; and</w:t>
      </w:r>
    </w:p>
    <w:p w14:paraId="64434A53" w14:textId="77777777" w:rsidR="00930CAF" w:rsidRPr="00AF5520" w:rsidRDefault="00930CAF">
      <w:pPr>
        <w:ind w:left="2160" w:hanging="720"/>
      </w:pPr>
      <w:r w:rsidRPr="00AF5520">
        <w:t>2.4.2.2</w:t>
      </w:r>
      <w:r w:rsidRPr="00AF5520">
        <w:tab/>
        <w:t>be submitted as soon as reasonably practicable after the Party submitting the Planning Request becomes aware of the need for such change.</w:t>
      </w:r>
    </w:p>
    <w:p w14:paraId="048736C9" w14:textId="77777777" w:rsidR="00930CAF" w:rsidRPr="00AF5520" w:rsidRDefault="00930CAF">
      <w:pPr>
        <w:ind w:left="1440" w:hanging="720"/>
      </w:pPr>
      <w:bookmarkStart w:id="13" w:name="_Ref64196760"/>
      <w:r w:rsidRPr="00AF5520">
        <w:t>2.4.3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14" w:name="_Ref64260805"/>
      <w:bookmarkEnd w:id="13"/>
      <w:r w:rsidRPr="00AF5520">
        <w:t xml:space="preserve">  </w:t>
      </w:r>
    </w:p>
    <w:p w14:paraId="524D6E52" w14:textId="77777777" w:rsidR="00930CAF" w:rsidRPr="00AF5520" w:rsidRDefault="00930CAF">
      <w:pPr>
        <w:ind w:left="1440" w:hanging="720"/>
      </w:pPr>
      <w:r w:rsidRPr="00AF5520">
        <w:t>2.4.4</w:t>
      </w:r>
      <w:r w:rsidRPr="00AF5520">
        <w:tab/>
        <w:t>A Party may refer to the Authority as a Dispute in accordance with Section H, paragraph 4.1:</w:t>
      </w:r>
    </w:p>
    <w:p w14:paraId="7F8E2D8E" w14:textId="77777777" w:rsidR="00930CAF" w:rsidRPr="00AF5520" w:rsidRDefault="00930CAF">
      <w:pPr>
        <w:ind w:left="2160" w:hanging="720"/>
      </w:pPr>
      <w:r w:rsidRPr="00AF5520">
        <w:lastRenderedPageBreak/>
        <w:t>2.4.4.1</w:t>
      </w:r>
      <w:r w:rsidRPr="00AF5520">
        <w:tab/>
        <w:t xml:space="preserve">any notice issued under sub-paragraph 2.4.3 in response to a Planning Request; or </w:t>
      </w:r>
    </w:p>
    <w:p w14:paraId="0C76A4C3" w14:textId="77777777" w:rsidR="00930CAF" w:rsidRPr="00AF5520" w:rsidRDefault="00930CAF">
      <w:pPr>
        <w:ind w:left="2160" w:hanging="720"/>
      </w:pPr>
      <w:r w:rsidRPr="00AF5520">
        <w:t>2.4.4.2</w:t>
      </w:r>
      <w:r w:rsidRPr="00AF5520">
        <w:tab/>
        <w:t xml:space="preserve">any failure by a Party to respond to a Planning Request within a reasonable period of time, taking into account the nature, complexity and urgency of the Planning Request. </w:t>
      </w:r>
    </w:p>
    <w:p w14:paraId="3E9B9033" w14:textId="099C376B" w:rsidR="00930CAF" w:rsidRPr="00AF5520" w:rsidRDefault="00930CAF">
      <w:pPr>
        <w:ind w:left="1440" w:hanging="720"/>
      </w:pPr>
      <w:r w:rsidRPr="00AF5520">
        <w:t>2.4.5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70F7D9AE" w14:textId="77777777" w:rsidR="00930CAF" w:rsidRPr="00AF5520" w:rsidRDefault="00930CAF">
      <w:pPr>
        <w:ind w:left="720" w:hanging="720"/>
        <w:rPr>
          <w:b/>
        </w:rPr>
      </w:pPr>
      <w:r w:rsidRPr="00AF5520">
        <w:t>2.5</w:t>
      </w:r>
      <w:r w:rsidRPr="00AF5520">
        <w:tab/>
      </w:r>
      <w:r w:rsidRPr="00AF5520">
        <w:rPr>
          <w:b/>
        </w:rPr>
        <w:t>Arrangements with Users concerning Modifications (including Replacement of Assets</w:t>
      </w:r>
      <w:bookmarkStart w:id="15" w:name="_Ref62873350"/>
      <w:bookmarkEnd w:id="14"/>
      <w:r w:rsidRPr="00AF5520">
        <w:rPr>
          <w:b/>
        </w:rPr>
        <w:t>)</w:t>
      </w:r>
      <w:r w:rsidRPr="00AF5520">
        <w:rPr>
          <w:rStyle w:val="FootnoteReference"/>
        </w:rPr>
        <w:t xml:space="preserve"> </w:t>
      </w:r>
    </w:p>
    <w:p w14:paraId="6F66CA4A" w14:textId="49FB3037" w:rsidR="00930CAF" w:rsidRPr="00AF5520" w:rsidRDefault="00930CAF">
      <w:pPr>
        <w:ind w:left="1440" w:hanging="720"/>
      </w:pPr>
      <w:r w:rsidRPr="00AF5520">
        <w:t>2.5.1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taking into account the point in time at which </w:t>
      </w:r>
      <w:r w:rsidR="002B2E6D">
        <w:t>The Company</w:t>
      </w:r>
      <w:r w:rsidRPr="00AF5520">
        <w:t xml:space="preserve"> was first made aware of Planned Works, shall:</w:t>
      </w:r>
    </w:p>
    <w:p w14:paraId="556B703E" w14:textId="77777777" w:rsidR="00930CAF" w:rsidRPr="00AF5520" w:rsidRDefault="00930CAF">
      <w:pPr>
        <w:ind w:left="2220" w:hanging="780"/>
      </w:pPr>
      <w:r w:rsidRPr="00AF5520">
        <w:t>2.5.1.1</w:t>
      </w:r>
      <w:r w:rsidRPr="00AF5520">
        <w:tab/>
        <w:t>take all reasonably practicable steps to make such arrangements within the time required to enable such Transmission Owner to undertake the Planned Works in accordance with its Transmission Investment Plan;</w:t>
      </w:r>
      <w:bookmarkEnd w:id="15"/>
      <w:r w:rsidRPr="00AF5520">
        <w:t xml:space="preserve"> and</w:t>
      </w:r>
    </w:p>
    <w:p w14:paraId="15BDE201" w14:textId="4767F387" w:rsidR="00930CAF" w:rsidRPr="00AF5520" w:rsidRDefault="00930CAF">
      <w:pPr>
        <w:ind w:left="2220" w:hanging="780"/>
      </w:pPr>
      <w:r w:rsidRPr="00AF5520">
        <w:t>2.5.1.2</w:t>
      </w:r>
      <w:r w:rsidRPr="00AF5520">
        <w:tab/>
        <w:t xml:space="preserve">promptly notify such Transmission Owner of any such Modification and keep it informed of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3093EDEC" w14:textId="79F64DB8" w:rsidR="00930CAF" w:rsidRPr="00AF5520" w:rsidRDefault="00930CAF">
      <w:pPr>
        <w:ind w:left="1500" w:hanging="780"/>
      </w:pPr>
      <w:r w:rsidRPr="00AF5520">
        <w:t xml:space="preserve">2.5.2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361B3AFF" w14:textId="07BA5E10"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making arrangements with Users pursuant to 2.5.1. </w:t>
      </w:r>
    </w:p>
    <w:p w14:paraId="4DB30E52" w14:textId="247CBA52" w:rsidR="00930CAF" w:rsidRPr="00AF5520" w:rsidRDefault="00930CAF">
      <w:pPr>
        <w:ind w:left="1440" w:hanging="720"/>
      </w:pPr>
      <w:r w:rsidRPr="00AF5520">
        <w:t>2.5.4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693936C7" w14:textId="6004AA2A" w:rsidR="00930CAF" w:rsidRPr="00AF5520" w:rsidRDefault="00930CAF">
      <w:pPr>
        <w:ind w:left="1440" w:hanging="720"/>
      </w:pPr>
      <w:bookmarkStart w:id="16" w:name="_Ref64260233"/>
      <w:r w:rsidRPr="00AF5520">
        <w:lastRenderedPageBreak/>
        <w:t>2.5.5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16"/>
    </w:p>
    <w:p w14:paraId="52F76C13" w14:textId="77777777" w:rsidR="00930CAF" w:rsidRPr="00AF5520" w:rsidRDefault="00930CAF">
      <w:pPr>
        <w:rPr>
          <w:b/>
        </w:rPr>
      </w:pPr>
      <w:r w:rsidRPr="00AF5520">
        <w:t>2.6</w:t>
      </w:r>
      <w:r w:rsidRPr="00AF5520">
        <w:tab/>
      </w:r>
      <w:r w:rsidRPr="00AF5520">
        <w:rPr>
          <w:b/>
        </w:rPr>
        <w:t>Connection Site Specification</w:t>
      </w:r>
    </w:p>
    <w:p w14:paraId="78F9F170" w14:textId="77777777" w:rsidR="00930CAF" w:rsidRPr="00AF5520" w:rsidRDefault="00930CAF">
      <w:pPr>
        <w:ind w:left="1440" w:hanging="720"/>
      </w:pPr>
      <w:r w:rsidRPr="00AF5520">
        <w:t>2.6.1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27B03C0B" w14:textId="77777777" w:rsidR="00930CAF" w:rsidRPr="00AF5520" w:rsidRDefault="00930CAF">
      <w:pPr>
        <w:ind w:left="2160" w:hanging="720"/>
      </w:pPr>
      <w:r w:rsidRPr="00AF5520">
        <w:t>2.6.1.1</w:t>
      </w:r>
      <w:r w:rsidRPr="00AF5520">
        <w:tab/>
        <w:t>a description of the Transmission Connection Assets at the Connection Site and a clear identification of the boundary between Transmission Connection Assets and User Equipment;</w:t>
      </w:r>
    </w:p>
    <w:p w14:paraId="2EFC2A45" w14:textId="73A8BC02" w:rsidR="00930CAF" w:rsidRPr="00AF5520" w:rsidRDefault="00930CAF">
      <w:pPr>
        <w:ind w:left="2160" w:hanging="720"/>
      </w:pPr>
      <w:r w:rsidRPr="00AF5520">
        <w:t>2.6.1.2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14:paraId="1AEE5C5B" w14:textId="77777777" w:rsidR="00930CAF" w:rsidRPr="00AF5520" w:rsidRDefault="00930CAF">
      <w:pPr>
        <w:ind w:left="2160" w:hanging="720"/>
      </w:pPr>
      <w:r w:rsidRPr="00AF5520">
        <w:t>2.6.1.3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4559C6E1" w14:textId="2B41A0B9" w:rsidR="009C3427" w:rsidRPr="00AF5520" w:rsidRDefault="009C3427" w:rsidP="009C3427">
      <w:pPr>
        <w:ind w:left="1440" w:hanging="720"/>
      </w:pPr>
      <w:r w:rsidRPr="00AF5520">
        <w:t>2.6.2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202F8BF1" w14:textId="0FBFA6C3" w:rsidR="00B33A64" w:rsidRPr="00AF5520" w:rsidRDefault="00B33A64" w:rsidP="00B33A64">
      <w:pPr>
        <w:ind w:left="1440" w:hanging="720"/>
      </w:pPr>
      <w:r w:rsidRPr="00AF5520">
        <w:t>2.6.3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5B186D19" w14:textId="77777777" w:rsidR="00B33A64" w:rsidRPr="00AF5520" w:rsidRDefault="00B33A64" w:rsidP="00B33A64">
      <w:pPr>
        <w:ind w:left="1440" w:hanging="720"/>
      </w:pPr>
      <w:r w:rsidRPr="00AF5520">
        <w:t>2.6.4</w:t>
      </w:r>
      <w:r w:rsidRPr="00AF5520">
        <w:tab/>
        <w:t>Each Connection Site Specification shall be as proposed by the relevant Transmission Owner, subject to the subsequent determination of any Dispute referred to the Authority pursuant to sub-paragraph 2.6.3.</w:t>
      </w:r>
    </w:p>
    <w:p w14:paraId="531E3C09" w14:textId="77777777" w:rsidR="00B22143" w:rsidRPr="00AF5520" w:rsidRDefault="00B22143" w:rsidP="00B22143">
      <w:pPr>
        <w:rPr>
          <w:b/>
        </w:rPr>
      </w:pPr>
      <w:r w:rsidRPr="00AF5520">
        <w:t>2.7</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49F20AF2" w14:textId="77777777" w:rsidR="00CC792E" w:rsidRPr="00AF5520" w:rsidRDefault="00B22143" w:rsidP="00B33A64">
      <w:pPr>
        <w:ind w:left="1440" w:hanging="720"/>
      </w:pPr>
      <w:r w:rsidRPr="00AF5520">
        <w:t>2.7.1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59AD269" w14:textId="77777777" w:rsidR="00B22143" w:rsidRPr="00AF5520" w:rsidRDefault="00CC792E" w:rsidP="00CC792E">
      <w:pPr>
        <w:ind w:left="2160" w:hanging="720"/>
      </w:pPr>
      <w:r w:rsidRPr="00AF5520">
        <w:lastRenderedPageBreak/>
        <w:t>2.7.1.1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F86E094" w14:textId="77777777" w:rsidR="00CC792E" w:rsidRPr="00AF5520" w:rsidRDefault="00CC792E" w:rsidP="00CC792E">
      <w:pPr>
        <w:ind w:left="2160" w:hanging="720"/>
      </w:pPr>
      <w:r w:rsidRPr="00AF5520">
        <w:t>2.7.1.2</w:t>
      </w:r>
      <w:r w:rsidRPr="00AF5520">
        <w:tab/>
        <w:t>a description of the technical</w:t>
      </w:r>
      <w:r w:rsidR="000D7ADE" w:rsidRPr="00AF5520">
        <w:t>,</w:t>
      </w:r>
      <w:r w:rsidRPr="00AF5520">
        <w:t xml:space="preserve"> design and operational criteria which </w:t>
      </w:r>
      <w:r w:rsidR="00B02749" w:rsidRPr="00AF5520">
        <w:t>that</w:t>
      </w:r>
      <w:r w:rsidRPr="00AF5520">
        <w:t xml:space="preserve"> </w:t>
      </w:r>
      <w:r w:rsidR="00E42065" w:rsidRPr="00AF5520">
        <w:t xml:space="preserve"> </w:t>
      </w:r>
      <w:r w:rsidRPr="00AF5520">
        <w:t xml:space="preserve">Transmission </w:t>
      </w:r>
      <w:r w:rsidR="0098633F" w:rsidRPr="00AF5520">
        <w:t>Interface Site Party</w:t>
      </w:r>
      <w:r w:rsidRPr="00AF5520">
        <w:t xml:space="preserve"> has applied to its equipment in planning and developing its Transmission System. </w:t>
      </w:r>
    </w:p>
    <w:p w14:paraId="7462972E" w14:textId="77777777" w:rsidR="00B22143" w:rsidRPr="00AF5520" w:rsidRDefault="007A3214" w:rsidP="00B22143">
      <w:pPr>
        <w:ind w:left="1440" w:hanging="720"/>
      </w:pPr>
      <w:r w:rsidRPr="00AF5520">
        <w:t>2.7.2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054EC503" w14:textId="466D3A3E" w:rsidR="00216AAD" w:rsidRPr="00AF5520" w:rsidRDefault="00216AAD" w:rsidP="00216AAD">
      <w:pPr>
        <w:ind w:left="1440" w:hanging="720"/>
      </w:pPr>
      <w:r w:rsidRPr="00AF5520">
        <w:t>2.7.3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39E8BCF6" w14:textId="77777777" w:rsidR="00B22143" w:rsidRPr="00AF5520" w:rsidRDefault="00B22143" w:rsidP="00B22143">
      <w:pPr>
        <w:ind w:left="1440" w:hanging="720"/>
      </w:pPr>
      <w:r w:rsidRPr="00AF5520">
        <w:t>2.7.</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30A5FE0A" w14:textId="77777777" w:rsidR="00B22143" w:rsidRPr="00AF5520" w:rsidRDefault="00B22143" w:rsidP="00B22143">
      <w:pPr>
        <w:ind w:left="1440" w:hanging="720"/>
      </w:pPr>
      <w:r w:rsidRPr="00AF5520">
        <w:t>2.7.</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relevant </w:t>
      </w:r>
      <w:r w:rsidR="0098633F" w:rsidRPr="00AF5520">
        <w:t>Trans</w:t>
      </w:r>
      <w:r w:rsidR="00CC792E" w:rsidRPr="00AF5520">
        <w:t xml:space="preserve">mission </w:t>
      </w:r>
      <w:r w:rsidR="0098633F" w:rsidRPr="00AF5520">
        <w:t>Interface Site Party</w:t>
      </w:r>
      <w:r w:rsidRPr="00AF5520">
        <w:t>, subject to the subsequent determination of any Dispute referred to the Authority pursuant to sub-paragraph 2.7.</w:t>
      </w:r>
      <w:r w:rsidR="00216AAD" w:rsidRPr="00AF5520">
        <w:t>4</w:t>
      </w:r>
      <w:r w:rsidRPr="00AF5520">
        <w:t>.</w:t>
      </w:r>
    </w:p>
    <w:p w14:paraId="6B0F82D9" w14:textId="77777777" w:rsidR="003D60EE" w:rsidRPr="00AF5520" w:rsidRDefault="003D60EE" w:rsidP="00BE6677">
      <w:pPr>
        <w:keepNext/>
        <w:rPr>
          <w:b/>
        </w:rPr>
      </w:pPr>
      <w:r w:rsidRPr="00AF5520">
        <w:t>2.8</w:t>
      </w:r>
      <w:r w:rsidRPr="00AF5520">
        <w:tab/>
      </w:r>
      <w:r w:rsidRPr="00AF5520">
        <w:rPr>
          <w:b/>
          <w:bCs/>
        </w:rPr>
        <w:t>Embedded Transmission Interface Site Specification</w:t>
      </w:r>
    </w:p>
    <w:p w14:paraId="4D1BA808" w14:textId="77777777" w:rsidR="003D60EE" w:rsidRPr="00AF5520" w:rsidRDefault="003D60EE" w:rsidP="003D60EE">
      <w:pPr>
        <w:ind w:left="1440" w:hanging="720"/>
      </w:pPr>
      <w:r w:rsidRPr="00AF5520">
        <w:t>2.8.1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390A15A5" w14:textId="77777777" w:rsidR="003D60EE" w:rsidRPr="00AF5520" w:rsidRDefault="003D60EE" w:rsidP="003D60EE">
      <w:pPr>
        <w:ind w:left="2160" w:hanging="720"/>
      </w:pPr>
      <w:r w:rsidRPr="00AF5520">
        <w:t>2.8.1.1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52ED3381" w14:textId="6ECDB994" w:rsidR="003D60EE" w:rsidRPr="00AF5520" w:rsidRDefault="003D60EE" w:rsidP="003D60EE">
      <w:pPr>
        <w:ind w:left="2160" w:hanging="720"/>
      </w:pPr>
      <w:r w:rsidRPr="00AF5520">
        <w:t>2.8.1.2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70DDD086" w14:textId="77777777" w:rsidR="003D60EE" w:rsidRPr="00AF5520" w:rsidRDefault="003D60EE" w:rsidP="003D60EE">
      <w:pPr>
        <w:ind w:left="2160" w:hanging="720"/>
      </w:pPr>
      <w:r w:rsidRPr="00AF5520">
        <w:t>2.8.1.3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w:t>
      </w:r>
      <w:r w:rsidR="001C4797" w:rsidRPr="00AF5520">
        <w:lastRenderedPageBreak/>
        <w:t>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08959DC4" w14:textId="655556FA" w:rsidR="003D60EE" w:rsidRPr="00AF5520" w:rsidRDefault="003D60EE" w:rsidP="003D60EE">
      <w:pPr>
        <w:ind w:left="1440" w:hanging="720"/>
      </w:pPr>
      <w:r w:rsidRPr="00AF5520">
        <w:t>2.8.2</w:t>
      </w:r>
      <w:r w:rsidRPr="00AF5520">
        <w:tab/>
        <w:t xml:space="preserve">Each Transmission Owner shall submit to </w:t>
      </w:r>
      <w:r w:rsidR="002B2E6D">
        <w:t>The Company</w:t>
      </w:r>
      <w:r w:rsidRPr="00AF5520">
        <w:t xml:space="preserve"> a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6ED2300F" w14:textId="15F6AA89" w:rsidR="003D60EE" w:rsidRPr="00AF5520" w:rsidRDefault="003D60EE" w:rsidP="003D60EE">
      <w:pPr>
        <w:ind w:left="1440" w:hanging="720"/>
      </w:pPr>
      <w:r w:rsidRPr="00AF5520">
        <w:t>2.8.3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14:paraId="108A90B6" w14:textId="77777777" w:rsidR="003D60EE" w:rsidRPr="00AF5520" w:rsidRDefault="003D60EE" w:rsidP="003D60EE">
      <w:pPr>
        <w:ind w:left="1440" w:hanging="720"/>
      </w:pPr>
      <w:r w:rsidRPr="00AF5520">
        <w:t>2.8.4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2EDE40E7" w14:textId="77777777" w:rsidR="00930CAF" w:rsidRPr="00AF5520" w:rsidRDefault="00930CAF" w:rsidP="00B22143">
      <w:pPr>
        <w:rPr>
          <w:b/>
        </w:rPr>
      </w:pPr>
      <w:r w:rsidRPr="00AF5520">
        <w:t>2.</w:t>
      </w:r>
      <w:r w:rsidR="003D60EE" w:rsidRPr="00AF5520">
        <w:t>9</w:t>
      </w:r>
      <w:r w:rsidRPr="00AF5520">
        <w:tab/>
      </w:r>
      <w:r w:rsidRPr="00AF5520">
        <w:rPr>
          <w:b/>
        </w:rPr>
        <w:t>Transmission Owner Derogated Plant</w:t>
      </w:r>
    </w:p>
    <w:p w14:paraId="1F6CACE5" w14:textId="32F90AF5" w:rsidR="00930CAF" w:rsidRPr="00AF5520" w:rsidRDefault="00930CAF">
      <w:pPr>
        <w:ind w:left="1440" w:hanging="720"/>
      </w:pPr>
      <w:r w:rsidRPr="00AF5520">
        <w:t>2.</w:t>
      </w:r>
      <w:r w:rsidR="003D60EE" w:rsidRPr="00AF5520">
        <w:t>9</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273191E7" w14:textId="77777777" w:rsidR="00930CAF" w:rsidRPr="00AF5520" w:rsidRDefault="00930CAF">
      <w:pPr>
        <w:outlineLvl w:val="0"/>
        <w:rPr>
          <w:b/>
        </w:rPr>
      </w:pPr>
      <w:r w:rsidRPr="00AF5520">
        <w:t>2.</w:t>
      </w:r>
      <w:r w:rsidR="003D60EE" w:rsidRPr="00AF5520">
        <w:t>10</w:t>
      </w:r>
      <w:r w:rsidRPr="00AF5520">
        <w:tab/>
      </w:r>
      <w:r w:rsidRPr="00AF5520">
        <w:rPr>
          <w:b/>
        </w:rPr>
        <w:t xml:space="preserve">Implementation </w:t>
      </w:r>
    </w:p>
    <w:p w14:paraId="33B7140D" w14:textId="77777777" w:rsidR="00930CAF" w:rsidRPr="00AF5520" w:rsidRDefault="00930CAF">
      <w:pPr>
        <w:ind w:left="1440" w:hanging="720"/>
      </w:pPr>
      <w:bookmarkStart w:id="17" w:name="_Ref64262561"/>
      <w:r w:rsidRPr="00AF5520">
        <w:t>2.</w:t>
      </w:r>
      <w:r w:rsidR="003D60EE" w:rsidRPr="00AF5520">
        <w:t>10</w:t>
      </w:r>
      <w:r w:rsidRPr="00AF5520">
        <w:t>.1</w:t>
      </w:r>
      <w:r w:rsidRPr="00AF5520">
        <w:tab/>
        <w:t>Each Transmission Owner shall give effect to its Transmission Investment Plans .</w:t>
      </w:r>
      <w:bookmarkEnd w:id="17"/>
    </w:p>
    <w:p w14:paraId="1188F4FE" w14:textId="77777777" w:rsidR="00930CAF" w:rsidRPr="00AF5520" w:rsidRDefault="00930CAF">
      <w:pPr>
        <w:ind w:left="1440" w:hanging="720"/>
      </w:pPr>
      <w:r w:rsidRPr="00AF5520">
        <w:t>2.</w:t>
      </w:r>
      <w:r w:rsidR="003D60EE" w:rsidRPr="00AF5520">
        <w:t>10</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4E2B6593" w14:textId="77777777" w:rsidR="00930CAF" w:rsidRPr="00AF5520" w:rsidRDefault="00930CAF">
      <w:pPr>
        <w:ind w:left="2160" w:hanging="720"/>
      </w:pPr>
      <w:r w:rsidRPr="00AF5520">
        <w:t>2.</w:t>
      </w:r>
      <w:r w:rsidR="003D60EE" w:rsidRPr="00AF5520">
        <w:rPr>
          <w:spacing w:val="-20"/>
        </w:rPr>
        <w:t>10</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71E4A62B" w14:textId="77777777" w:rsidR="00930CAF" w:rsidRPr="00AF5520" w:rsidRDefault="00930CAF">
      <w:pPr>
        <w:ind w:left="2160" w:hanging="720"/>
      </w:pPr>
      <w:r w:rsidRPr="00AF5520">
        <w:t>2.</w:t>
      </w:r>
      <w:r w:rsidR="003D60EE" w:rsidRPr="00AF5520">
        <w:rPr>
          <w:spacing w:val="-20"/>
        </w:rPr>
        <w:t>10</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BC7C3CB" w14:textId="77777777" w:rsidR="00B22143" w:rsidRPr="00AF5520" w:rsidRDefault="00B22143" w:rsidP="00B22143">
      <w:pPr>
        <w:ind w:left="2160" w:hanging="720"/>
      </w:pPr>
      <w:r w:rsidRPr="00AF5520">
        <w:t>2.</w:t>
      </w:r>
      <w:r w:rsidR="003D60EE" w:rsidRPr="00AF5520">
        <w:rPr>
          <w:spacing w:val="-20"/>
        </w:rPr>
        <w:t>10</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69AF2C78" w14:textId="77777777" w:rsidR="009E5447" w:rsidRPr="00AF5520" w:rsidRDefault="009E5447" w:rsidP="009E5447">
      <w:pPr>
        <w:ind w:left="2160" w:hanging="720"/>
      </w:pPr>
      <w:r w:rsidRPr="00AF5520">
        <w:t>2.</w:t>
      </w:r>
      <w:r w:rsidRPr="00AF5520">
        <w:rPr>
          <w:spacing w:val="-20"/>
        </w:rPr>
        <w:t>10</w:t>
      </w:r>
      <w:r w:rsidRPr="00AF5520">
        <w:t>.2.4</w:t>
      </w:r>
      <w:r w:rsidRPr="00AF5520">
        <w:tab/>
        <w:t>Embedded Transmission Interface Site Specifications to reflect any changes to its Embedded Transmission Interface Assets at Transmission Interface Sites.</w:t>
      </w:r>
    </w:p>
    <w:p w14:paraId="0049DCD3"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2CA94D57" w14:textId="77777777" w:rsidR="00930CAF" w:rsidRPr="00AF5520" w:rsidRDefault="00930CAF">
      <w:pPr>
        <w:ind w:left="1440" w:hanging="720"/>
      </w:pPr>
      <w:bookmarkStart w:id="18" w:name="_Ref63226943"/>
      <w:r w:rsidRPr="00AF5520">
        <w:lastRenderedPageBreak/>
        <w:t>2.</w:t>
      </w:r>
      <w:r w:rsidR="007A3214" w:rsidRPr="00AF5520" w:rsidDel="007A3214">
        <w:t xml:space="preserve"> </w:t>
      </w:r>
      <w:r w:rsidR="003D60EE" w:rsidRPr="00AF5520">
        <w:t>10</w:t>
      </w:r>
      <w:r w:rsidRPr="00AF5520">
        <w:t>.</w:t>
      </w:r>
      <w:r w:rsidR="0098633F" w:rsidRPr="00AF5520">
        <w:t>4</w:t>
      </w:r>
      <w:r w:rsidRPr="00AF5520">
        <w:tab/>
        <w:t>Without limitation to sub-paragraph 2.3.1, the Parties shall give effect to their Transmission Investment Plans in a co-ordinated manner and taking into account, to the extent that it is reasonable and practicable for each Party to do so, the activities and requirements of each of the other Parties including, where reasonably requested to do so by another Party, by:</w:t>
      </w:r>
    </w:p>
    <w:p w14:paraId="7608CF68" w14:textId="77777777" w:rsidR="00930CAF" w:rsidRPr="00AF5520" w:rsidRDefault="00930CAF">
      <w:pPr>
        <w:ind w:left="2160" w:hanging="720"/>
      </w:pPr>
      <w:r w:rsidRPr="00AF5520">
        <w:t>2.</w:t>
      </w:r>
      <w:r w:rsidR="003D60EE" w:rsidRPr="00AF5520">
        <w:rPr>
          <w:spacing w:val="-20"/>
        </w:rPr>
        <w:t>10</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4B09B7F9" w14:textId="77777777" w:rsidR="00930CAF" w:rsidRPr="00AF5520" w:rsidRDefault="00930CAF">
      <w:pPr>
        <w:ind w:left="2127" w:hanging="687"/>
      </w:pPr>
      <w:r w:rsidRPr="00AF5520">
        <w:t>2.</w:t>
      </w:r>
      <w:r w:rsidR="003D60EE" w:rsidRPr="00AF5520">
        <w:rPr>
          <w:spacing w:val="-20"/>
        </w:rPr>
        <w:t>10</w:t>
      </w:r>
      <w:r w:rsidRPr="00AF5520">
        <w:t>.</w:t>
      </w:r>
      <w:r w:rsidR="0098633F" w:rsidRPr="00AF5520">
        <w:t>4</w:t>
      </w:r>
      <w:r w:rsidRPr="00AF5520">
        <w:t>.2</w:t>
      </w:r>
      <w:r w:rsidRPr="00AF5520">
        <w:tab/>
        <w:t>giving advice or assistance in order to enable that other Party to obtain such Consents as that Party may require.</w:t>
      </w:r>
      <w:bookmarkEnd w:id="18"/>
      <w:r w:rsidRPr="00AF5520">
        <w:t xml:space="preserve"> </w:t>
      </w:r>
    </w:p>
    <w:p w14:paraId="4EE3BA93" w14:textId="77777777" w:rsidR="008015C7" w:rsidRPr="00AF5520" w:rsidRDefault="008015C7" w:rsidP="008015C7">
      <w:pPr>
        <w:outlineLvl w:val="0"/>
        <w:rPr>
          <w:b/>
          <w:u w:val="single"/>
        </w:rPr>
      </w:pPr>
      <w:bookmarkStart w:id="19" w:name="_Ref61852853"/>
      <w:bookmarkStart w:id="20" w:name="_Ref61261018"/>
      <w:r w:rsidRPr="00AF5520">
        <w:rPr>
          <w:b/>
          <w:u w:val="single"/>
        </w:rPr>
        <w:t>OTSDUW Phased Build</w:t>
      </w:r>
    </w:p>
    <w:p w14:paraId="1179818E" w14:textId="77777777" w:rsidR="008015C7" w:rsidRPr="00AF5520" w:rsidRDefault="008015C7" w:rsidP="008015C7">
      <w:pPr>
        <w:ind w:left="1440" w:hanging="720"/>
      </w:pPr>
      <w:r w:rsidRPr="00AF5520">
        <w:t>2.11.1</w:t>
      </w:r>
      <w:r w:rsidRPr="00AF5520">
        <w:tab/>
        <w:t>Where a Transmission Owner’s Transmission System is extended as a consequence of OTSDUW Phased Build, it shall promptly update its:</w:t>
      </w:r>
    </w:p>
    <w:p w14:paraId="7D6BEA7E" w14:textId="77777777" w:rsidR="008015C7" w:rsidRPr="00AF5520" w:rsidRDefault="008015C7" w:rsidP="008015C7">
      <w:pPr>
        <w:ind w:left="2160" w:hanging="720"/>
      </w:pPr>
      <w:r w:rsidRPr="00AF5520">
        <w:t>2.</w:t>
      </w:r>
      <w:r w:rsidRPr="00AF5520">
        <w:rPr>
          <w:spacing w:val="-20"/>
        </w:rPr>
        <w:t>11</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300FCFAC" w14:textId="77777777" w:rsidR="008015C7" w:rsidRPr="00AF5520" w:rsidRDefault="008015C7" w:rsidP="008015C7">
      <w:pPr>
        <w:ind w:left="2160" w:hanging="720"/>
      </w:pPr>
      <w:r w:rsidRPr="00AF5520">
        <w:t>2.</w:t>
      </w:r>
      <w:r w:rsidRPr="00AF5520">
        <w:rPr>
          <w:spacing w:val="-20"/>
        </w:rPr>
        <w:t>11</w:t>
      </w:r>
      <w:r w:rsidRPr="00AF5520">
        <w:t>.1.2</w:t>
      </w:r>
      <w:r w:rsidRPr="00AF5520">
        <w:tab/>
        <w:t>Connection Site Specification to reflect any changes to the Transmission Connection Assets or User Equipment at a Connection Site located on such Transmission Owner's Transmission System; and</w:t>
      </w:r>
    </w:p>
    <w:p w14:paraId="699EC28A" w14:textId="77777777" w:rsidR="008015C7" w:rsidRPr="00AF5520" w:rsidRDefault="008015C7" w:rsidP="008015C7">
      <w:pPr>
        <w:ind w:left="2160" w:hanging="720"/>
      </w:pPr>
      <w:r w:rsidRPr="00AF5520">
        <w:t>2.</w:t>
      </w:r>
      <w:r w:rsidRPr="00AF5520">
        <w:rPr>
          <w:spacing w:val="-20"/>
        </w:rPr>
        <w:t>11</w:t>
      </w:r>
      <w:r w:rsidRPr="00AF5520">
        <w:t>.1.3</w:t>
      </w:r>
      <w:r w:rsidRPr="00AF5520">
        <w:tab/>
        <w:t>Transmission Interface Site Specifications to reflect any changes to its Transmission Interface Assets at Transmission Interface Sites.</w:t>
      </w:r>
    </w:p>
    <w:p w14:paraId="0A9A05CC" w14:textId="77777777" w:rsidR="008015C7" w:rsidRPr="00AF5520" w:rsidRDefault="008015C7" w:rsidP="008015C7">
      <w:pPr>
        <w:ind w:left="1440" w:hanging="720"/>
      </w:pPr>
      <w:r w:rsidRPr="00AF5520">
        <w:t>2.11.2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51DD1888" w14:textId="77777777" w:rsidR="008015C7" w:rsidRPr="00AF5520" w:rsidRDefault="008015C7" w:rsidP="008015C7">
      <w:pPr>
        <w:ind w:left="2160" w:hanging="720"/>
      </w:pPr>
      <w:r w:rsidRPr="00AF5520">
        <w:t>2.</w:t>
      </w:r>
      <w:r w:rsidRPr="00AF5520">
        <w:rPr>
          <w:spacing w:val="-20"/>
        </w:rPr>
        <w:t>11</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2A0306CE" w14:textId="77777777" w:rsidR="008015C7" w:rsidRPr="00AF5520" w:rsidRDefault="008015C7" w:rsidP="008015C7">
      <w:pPr>
        <w:ind w:left="2160" w:hanging="720"/>
      </w:pPr>
      <w:r w:rsidRPr="00AF5520">
        <w:t>2.</w:t>
      </w:r>
      <w:r w:rsidRPr="00AF5520">
        <w:rPr>
          <w:spacing w:val="-20"/>
        </w:rPr>
        <w:t>11</w:t>
      </w:r>
      <w:r w:rsidRPr="00AF5520">
        <w:t>.2.2</w:t>
      </w:r>
      <w:r w:rsidRPr="00AF5520">
        <w:tab/>
        <w:t xml:space="preserve">giving advice or assistance in order to enable that other Party to obtain such Consents as that Party may require.  </w:t>
      </w:r>
    </w:p>
    <w:p w14:paraId="5128C7CE" w14:textId="77777777" w:rsidR="00930CAF" w:rsidRPr="00AF5520" w:rsidRDefault="00930CAF">
      <w:pPr>
        <w:outlineLvl w:val="0"/>
      </w:pPr>
      <w:r w:rsidRPr="00AF5520">
        <w:rPr>
          <w:b/>
        </w:rPr>
        <w:t>3.</w:t>
      </w:r>
      <w:r w:rsidRPr="00AF5520">
        <w:tab/>
      </w:r>
      <w:r w:rsidRPr="00AF5520">
        <w:rPr>
          <w:b/>
          <w:caps/>
        </w:rPr>
        <w:t>DEFAULT PLANNING BOUNDARY</w:t>
      </w:r>
    </w:p>
    <w:p w14:paraId="248601CE" w14:textId="172633E5"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w:t>
      </w:r>
      <w:r w:rsidRPr="00AF5520">
        <w:rPr>
          <w:kern w:val="0"/>
        </w:rPr>
        <w:lastRenderedPageBreak/>
        <w:t>Default Planning Boundary shall be at the electrical boundary, such boundary to be determined in accordance with the following principles:</w:t>
      </w:r>
    </w:p>
    <w:p w14:paraId="43FFF8C1" w14:textId="77777777" w:rsidR="00930CAF" w:rsidRPr="00AF5520" w:rsidRDefault="00930CAF">
      <w:pPr>
        <w:ind w:left="1440" w:hanging="720"/>
      </w:pPr>
      <w:r w:rsidRPr="00AF5520">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4DF6D170" w14:textId="77777777" w:rsidR="00930CAF" w:rsidRPr="00AF5520" w:rsidRDefault="00930CAF">
      <w:pPr>
        <w:ind w:left="1440" w:hanging="720"/>
      </w:pPr>
      <w:r w:rsidRPr="00AF5520">
        <w:t>3.1.2</w:t>
      </w:r>
      <w:r w:rsidRPr="00AF5520">
        <w:tab/>
        <w:t>save as specified in sub-paragraph 3.1.3 below, in relation to Plant and Apparatus located between the Transmission System and a Distribution System, the electrical boundary is at the busbar clamp on the busbar side of the Distribution System 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10CDA0EA" w14:textId="77777777" w:rsidR="00930CAF" w:rsidRPr="00AF5520" w:rsidRDefault="00930CAF">
      <w:pPr>
        <w:ind w:left="1440" w:hanging="720"/>
      </w:pPr>
      <w:r w:rsidRPr="00AF5520">
        <w:t>3.1.3</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3BA2E1B6" w14:textId="77777777" w:rsidR="00930CAF" w:rsidRPr="00AF5520" w:rsidRDefault="00930CAF">
      <w:pPr>
        <w:ind w:left="1440" w:hanging="720"/>
      </w:pPr>
      <w:r w:rsidRPr="00AF5520">
        <w:t>3.1.4</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2B9DF80" w14:textId="77777777" w:rsidR="00930CAF" w:rsidRPr="00AF5520" w:rsidRDefault="00930CAF">
      <w:pPr>
        <w:ind w:left="1440" w:hanging="720"/>
      </w:pPr>
      <w:r w:rsidRPr="00AF5520">
        <w:t>3.1.5</w:t>
      </w:r>
      <w:r w:rsidRPr="00AF5520">
        <w:tab/>
        <w:t>in the case of a metal clad switchgear bay the electrical boundary will be the equivalent of those specified in this paragraph 3.1 save that:</w:t>
      </w:r>
    </w:p>
    <w:p w14:paraId="5FC03047" w14:textId="77777777" w:rsidR="00930CAF" w:rsidRPr="00AF5520" w:rsidRDefault="00930CAF">
      <w:pPr>
        <w:ind w:left="2127" w:hanging="687"/>
      </w:pPr>
      <w:r w:rsidRPr="00AF5520">
        <w:t>3.1.5.1</w:t>
      </w:r>
      <w:r w:rsidRPr="00AF5520">
        <w:tab/>
        <w:t>for rack out switchgear, the electrical boundary will be at the busbar shutters;</w:t>
      </w:r>
    </w:p>
    <w:p w14:paraId="6B08FA84" w14:textId="77777777" w:rsidR="00930CAF" w:rsidRPr="00AF5520" w:rsidRDefault="00930CAF">
      <w:pPr>
        <w:ind w:left="2127" w:hanging="687"/>
      </w:pPr>
      <w:r w:rsidRPr="00AF5520">
        <w:t xml:space="preserve">3.1.5.2 </w:t>
      </w:r>
      <w:r w:rsidRPr="00AF5520">
        <w:tab/>
        <w:t>for SF6 switchgear, the electrical boundary will be at the gas zone separators on the busbar side of the busbar selection devices.</w:t>
      </w:r>
    </w:p>
    <w:p w14:paraId="527F9B47" w14:textId="77777777" w:rsidR="00930CAF" w:rsidRPr="00AF5520" w:rsidRDefault="00930CAF">
      <w:pPr>
        <w:ind w:left="1440" w:hanging="720"/>
      </w:pPr>
      <w:r w:rsidRPr="00AF5520">
        <w:t>3.1.6</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0474E06B" w14:textId="655DBAEF"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w:t>
      </w:r>
      <w:r w:rsidRPr="00AF5520">
        <w:lastRenderedPageBreak/>
        <w:t>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14:paraId="12D21262" w14:textId="77777777" w:rsidR="00930CAF" w:rsidRPr="00AF5520" w:rsidRDefault="00930CAF">
      <w:pPr>
        <w:ind w:left="720" w:hanging="720"/>
      </w:pPr>
      <w:r w:rsidRPr="00AF5520">
        <w:t>3.3</w:t>
      </w:r>
      <w:r w:rsidRPr="00AF5520">
        <w:tab/>
        <w:t>For the avoidance of doubt nothing in this paragraph 3 shall effect any transfer of ownership in any Plant and Apparatus.</w:t>
      </w:r>
    </w:p>
    <w:bookmarkEnd w:id="19"/>
    <w:bookmarkEnd w:id="20"/>
    <w:p w14:paraId="20180535"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548C804B"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D22A65F" w14:textId="43CDEF74" w:rsidR="00930CAF" w:rsidRPr="00AF5520" w:rsidRDefault="00930CAF">
      <w:pPr>
        <w:ind w:left="1440" w:hanging="720"/>
      </w:pPr>
      <w:r w:rsidRPr="00AF5520">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 xml:space="preserve">tatement pursuant to Standard </w:t>
      </w:r>
      <w:r w:rsidR="0090187E">
        <w:t>c</w:t>
      </w:r>
      <w:r w:rsidRPr="00AF5520">
        <w:t>ondition C1</w:t>
      </w:r>
      <w:r w:rsidR="0062435D">
        <w:t>2</w:t>
      </w:r>
      <w:r w:rsidRPr="00AF5520">
        <w:t xml:space="preserve"> of </w:t>
      </w:r>
      <w:r w:rsidR="0062435D">
        <w:t>ESO</w:t>
      </w:r>
      <w:r w:rsidRPr="00AF5520">
        <w:t xml:space="preserve">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25555E49" w14:textId="289E760D"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570ECCD7" w14:textId="094296CE"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DD54864" w14:textId="5AA00B84"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2A4720EF" w14:textId="06E80030"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05C74D5D" w14:textId="77777777" w:rsidR="00930CAF" w:rsidRPr="00AF5520" w:rsidRDefault="00930CAF">
      <w:pPr>
        <w:ind w:left="1440" w:hanging="720"/>
      </w:pPr>
      <w:r w:rsidRPr="00AF5520">
        <w:lastRenderedPageBreak/>
        <w:t>4.1.6</w:t>
      </w:r>
      <w:r w:rsidRPr="00AF5520">
        <w:tab/>
        <w:t>For the avoidance of doubt, nothing in this paragraph 4.1 shall preclude the Parties from progressing activities pursuant to sub-paragraphs 4.1.1, 4.1.2 and 4.1.4 at the same time.</w:t>
      </w:r>
    </w:p>
    <w:p w14:paraId="49EFA8C6"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A2A926B"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1E3FC839" w14:textId="471C05CA" w:rsidR="00294B25" w:rsidRPr="00AF5520" w:rsidRDefault="00294B25" w:rsidP="002B688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21" w:name="OLE_LINK7"/>
      <w:bookmarkStart w:id="22" w:name="OLE_LINK8"/>
      <w:r w:rsidR="007C46E2" w:rsidRPr="00AF5520">
        <w:rPr>
          <w:noProof/>
        </w:rPr>
        <w:t xml:space="preserve">for the Network Options Assessment </w:t>
      </w:r>
      <w:r w:rsidRPr="00AF5520">
        <w:rPr>
          <w:noProof/>
        </w:rPr>
        <w:t>pursuant to</w:t>
      </w:r>
      <w:r w:rsidR="00AA3FB5">
        <w:rPr>
          <w:noProof/>
        </w:rPr>
        <w:t xml:space="preserve"> </w:t>
      </w:r>
      <w:r w:rsidR="002B6885">
        <w:rPr>
          <w:noProof/>
        </w:rPr>
        <w:t xml:space="preserve">the </w:t>
      </w:r>
      <w:r w:rsidR="002B6885" w:rsidRPr="0095706C">
        <w:rPr>
          <w:b/>
          <w:bCs/>
          <w:noProof/>
        </w:rPr>
        <w:t>ESO Licence</w:t>
      </w:r>
      <w:r w:rsidR="002B6885">
        <w:rPr>
          <w:noProof/>
        </w:rPr>
        <w:t xml:space="preserve"> condition C13 The Network Options Assessment (NOA) process and reporting requirements,</w:t>
      </w:r>
      <w:r w:rsidRPr="00AF5520">
        <w:rPr>
          <w:noProof/>
        </w:rPr>
        <w:t xml:space="preserve"> </w:t>
      </w:r>
      <w:bookmarkEnd w:id="21"/>
      <w:bookmarkEnd w:id="22"/>
      <w:r w:rsidRPr="00AF5520">
        <w:rPr>
          <w:noProof/>
        </w:rPr>
        <w:t xml:space="preserve">consult with each Transmission Owner. </w:t>
      </w:r>
    </w:p>
    <w:p w14:paraId="0FF0F2C6" w14:textId="3F0F13AD" w:rsidR="00B76E62" w:rsidRPr="00AF5520" w:rsidRDefault="00294B25" w:rsidP="008A54C6">
      <w:pPr>
        <w:tabs>
          <w:tab w:val="left" w:pos="1440"/>
        </w:tabs>
        <w:ind w:left="1440" w:hanging="720"/>
        <w:outlineLvl w:val="0"/>
        <w:rPr>
          <w:noProof/>
        </w:rPr>
      </w:pPr>
      <w:r w:rsidRPr="00AF5520">
        <w:rPr>
          <w:noProof/>
        </w:rPr>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299E5505"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A307869"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70881495"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2F8A7A10"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6E797ADF" w14:textId="216EFC58"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w:t>
      </w:r>
      <w:r w:rsidR="00F666D9">
        <w:rPr>
          <w:noProof/>
        </w:rPr>
        <w:t xml:space="preserve"> condition C13</w:t>
      </w:r>
      <w:r w:rsidR="007C46E2" w:rsidRPr="00AF5520">
        <w:rPr>
          <w:noProof/>
        </w:rPr>
        <w:t xml:space="preserve"> of the </w:t>
      </w:r>
      <w:r w:rsidR="00F666D9" w:rsidRPr="0095706C">
        <w:rPr>
          <w:b/>
          <w:bCs/>
          <w:noProof/>
        </w:rPr>
        <w:t xml:space="preserve">ESO </w:t>
      </w:r>
      <w:r w:rsidR="007C46E2" w:rsidRPr="0095706C">
        <w:rPr>
          <w:b/>
          <w:bCs/>
          <w:noProof/>
        </w:rPr>
        <w:t>Licence</w:t>
      </w:r>
      <w:r w:rsidR="007C46E2" w:rsidRPr="00AF5520">
        <w:rPr>
          <w:noProof/>
        </w:rPr>
        <w:t>.</w:t>
      </w:r>
    </w:p>
    <w:p w14:paraId="456BACA8" w14:textId="07AE8F07"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ECB7562" w14:textId="4EB1B69D"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6E630DF6" w14:textId="1AEFAC6F"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w:t>
      </w:r>
      <w:r w:rsidRPr="00AF5520">
        <w:rPr>
          <w:noProof/>
        </w:rPr>
        <w:lastRenderedPageBreak/>
        <w:t xml:space="preserve">to sub-paragraph 5.1.4, </w:t>
      </w:r>
      <w:r w:rsidR="002B2E6D">
        <w:rPr>
          <w:noProof/>
        </w:rPr>
        <w:t>The Company</w:t>
      </w:r>
      <w:r w:rsidRPr="00AF5520">
        <w:rPr>
          <w:noProof/>
        </w:rPr>
        <w:t>’ s proposals in repect of such amendments shall prevail.</w:t>
      </w:r>
    </w:p>
    <w:p w14:paraId="691B7CA4"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5E899D88"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address">
          <w:smartTag w:uri="urn:schemas-microsoft-com:office:smarttags" w:element="Street">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606D5135" w14:textId="4E1E9B4C"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5CD1402F" w14:textId="073893DF" w:rsidR="008A54C6" w:rsidRPr="00AF5520" w:rsidRDefault="008A54C6" w:rsidP="008A54C6">
      <w:pPr>
        <w:tabs>
          <w:tab w:val="left" w:pos="1440"/>
        </w:tabs>
        <w:ind w:left="1440" w:hanging="720"/>
        <w:outlineLvl w:val="0"/>
        <w:rPr>
          <w:noProof/>
        </w:rPr>
      </w:pPr>
      <w:r w:rsidRPr="00AF5520">
        <w:rPr>
          <w:noProof/>
        </w:rPr>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6298346C"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041FFBEA" w14:textId="77777777" w:rsidR="008015C7" w:rsidRPr="00AF5520" w:rsidRDefault="008015C7" w:rsidP="008015C7">
      <w:pPr>
        <w:tabs>
          <w:tab w:val="left" w:pos="1440"/>
        </w:tabs>
        <w:ind w:left="1440" w:hanging="720"/>
        <w:outlineLvl w:val="0"/>
        <w:rPr>
          <w:noProof/>
        </w:rPr>
      </w:pPr>
    </w:p>
    <w:p w14:paraId="5A0FE9F7"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F8F9E25" w14:textId="77777777" w:rsidR="00930CAF" w:rsidRPr="00AF5520" w:rsidRDefault="00930CAF">
      <w:pPr>
        <w:pStyle w:val="Restart"/>
        <w:tabs>
          <w:tab w:val="clear" w:pos="720"/>
        </w:tabs>
        <w:spacing w:after="240" w:line="300" w:lineRule="atLeast"/>
        <w:rPr>
          <w:caps w:val="0"/>
          <w:kern w:val="0"/>
        </w:rPr>
      </w:pPr>
      <w:bookmarkStart w:id="23" w:name="_Ref59280495"/>
      <w:r w:rsidRPr="00AF5520">
        <w:rPr>
          <w:caps w:val="0"/>
          <w:kern w:val="0"/>
        </w:rPr>
        <w:t>1.</w:t>
      </w:r>
      <w:r w:rsidRPr="00AF5520">
        <w:rPr>
          <w:caps w:val="0"/>
          <w:kern w:val="0"/>
        </w:rPr>
        <w:tab/>
        <w:t>INTRODUCTION</w:t>
      </w:r>
    </w:p>
    <w:p w14:paraId="33B2BD1F" w14:textId="208D7CA6" w:rsidR="00930CAF" w:rsidRPr="00AF5520" w:rsidRDefault="00930CAF">
      <w:pPr>
        <w:pStyle w:val="Heading1"/>
        <w:numPr>
          <w:ilvl w:val="0"/>
          <w:numId w:val="0"/>
        </w:numPr>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6B0E1345" w14:textId="6EF3AD57" w:rsidR="00930CAF" w:rsidRPr="00AF5520" w:rsidRDefault="00930CAF">
      <w:pPr>
        <w:pStyle w:val="Heading1"/>
        <w:numPr>
          <w:ilvl w:val="0"/>
          <w:numId w:val="0"/>
        </w:numPr>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16062313" w14:textId="77777777" w:rsidR="00930CAF" w:rsidRPr="00AF5520" w:rsidRDefault="00930CAF">
      <w:pPr>
        <w:pStyle w:val="Heading1"/>
        <w:numPr>
          <w:ilvl w:val="0"/>
          <w:numId w:val="0"/>
        </w:numPr>
        <w:ind w:left="1440" w:hanging="1440"/>
      </w:pPr>
      <w:r w:rsidRPr="00AF5520">
        <w:tab/>
        <w:t>1.1.2</w:t>
      </w:r>
      <w:r w:rsidRPr="00AF5520">
        <w:tab/>
        <w:t>Communications Plant requirements at Connection Sites;</w:t>
      </w:r>
    </w:p>
    <w:p w14:paraId="047C3DB0" w14:textId="77777777" w:rsidR="007466E7" w:rsidRPr="00AF5520" w:rsidRDefault="00930CAF">
      <w:pPr>
        <w:pStyle w:val="Heading1"/>
        <w:numPr>
          <w:ilvl w:val="0"/>
          <w:numId w:val="0"/>
        </w:numPr>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2D573BBE" w14:textId="154DD5EC" w:rsidR="00930CAF" w:rsidRPr="00AF5520" w:rsidRDefault="007466E7" w:rsidP="0093033A">
      <w:pPr>
        <w:pStyle w:val="Heading1"/>
        <w:numPr>
          <w:ilvl w:val="0"/>
          <w:numId w:val="0"/>
        </w:numPr>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t>
      </w:r>
      <w:r w:rsidR="0093033A" w:rsidRPr="00AF5520">
        <w:lastRenderedPageBreak/>
        <w:t xml:space="preserve">Works to enable the implementation by </w:t>
      </w:r>
      <w:r w:rsidR="002B2E6D">
        <w:t>The Company</w:t>
      </w:r>
      <w:r w:rsidR="0093033A" w:rsidRPr="00AF5520">
        <w:t xml:space="preserve"> of the User Commitment Methodology.  </w:t>
      </w:r>
    </w:p>
    <w:p w14:paraId="069BA159" w14:textId="7C4C908B" w:rsidR="00930CAF" w:rsidRPr="00AF5520" w:rsidRDefault="00930CAF">
      <w:pPr>
        <w:pStyle w:val="Heading1"/>
        <w:numPr>
          <w:ilvl w:val="0"/>
          <w:numId w:val="0"/>
        </w:numPr>
        <w:tabs>
          <w:tab w:val="clear" w:pos="720"/>
        </w:tabs>
        <w:ind w:left="720" w:hanging="720"/>
        <w:rPr>
          <w:b/>
        </w:rPr>
      </w:pPr>
      <w:bookmarkStart w:id="24" w:name="_Ref62309100"/>
      <w:bookmarkEnd w:id="23"/>
      <w:r w:rsidRPr="00AF5520">
        <w:rPr>
          <w:b/>
        </w:rPr>
        <w:t>2.</w:t>
      </w:r>
      <w:r w:rsidRPr="00AF5520">
        <w:tab/>
      </w:r>
      <w:del w:id="25" w:author="Angela Quinn (NESO)" w:date="2024-10-09T14:45:00Z">
        <w:r w:rsidR="008D6C27" w:rsidRPr="00AF5520" w:rsidDel="00AF40B5">
          <w:rPr>
            <w:b/>
          </w:rPr>
          <w:delText>NGESO</w:delText>
        </w:r>
        <w:r w:rsidRPr="00AF5520" w:rsidDel="00AF40B5">
          <w:rPr>
            <w:b/>
          </w:rPr>
          <w:delText xml:space="preserve"> </w:delText>
        </w:r>
      </w:del>
      <w:ins w:id="26" w:author="Angela Quinn (NESO)" w:date="2024-10-09T14:45:00Z">
        <w:r w:rsidR="00AF40B5">
          <w:rPr>
            <w:b/>
          </w:rPr>
          <w:t>THE COMPA</w:t>
        </w:r>
      </w:ins>
      <w:ins w:id="27" w:author="Angela Quinn (NESO)" w:date="2024-10-09T14:46:00Z">
        <w:r w:rsidR="00AF40B5">
          <w:rPr>
            <w:b/>
          </w:rPr>
          <w:t>NY</w:t>
        </w:r>
      </w:ins>
      <w:ins w:id="28" w:author="Angela Quinn (NESO)" w:date="2024-10-09T14:45:00Z">
        <w:r w:rsidR="00AF40B5" w:rsidRPr="00AF5520">
          <w:rPr>
            <w:b/>
          </w:rPr>
          <w:t xml:space="preserve"> </w:t>
        </w:r>
      </w:ins>
      <w:r w:rsidRPr="00AF5520">
        <w:rPr>
          <w:b/>
        </w:rPr>
        <w:t xml:space="preserve">CONSTRUCTION APPLICATIONS </w:t>
      </w:r>
    </w:p>
    <w:p w14:paraId="1B898516" w14:textId="77777777" w:rsidR="00930CAF" w:rsidRPr="00AF5520" w:rsidRDefault="00930CAF">
      <w:pPr>
        <w:pStyle w:val="Heading1"/>
        <w:numPr>
          <w:ilvl w:val="0"/>
          <w:numId w:val="0"/>
        </w:numPr>
        <w:tabs>
          <w:tab w:val="clear" w:pos="720"/>
        </w:tabs>
        <w:ind w:left="720" w:hanging="720"/>
      </w:pPr>
      <w:r w:rsidRPr="00AF5520">
        <w:t>2.1</w:t>
      </w:r>
      <w:r w:rsidRPr="00AF5520">
        <w:tab/>
        <w:t>In this Code:</w:t>
      </w:r>
    </w:p>
    <w:p w14:paraId="05C367D9" w14:textId="037E7E34" w:rsidR="00930CAF" w:rsidRPr="00AF5520" w:rsidRDefault="00930CAF">
      <w:pPr>
        <w:pStyle w:val="Heading1"/>
        <w:numPr>
          <w:ilvl w:val="0"/>
          <w:numId w:val="0"/>
        </w:numPr>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ins w:id="29" w:author="Angela Quinn (NESO)" w:date="2024-10-09T18:49:00Z">
        <w:r w:rsidR="0068061F">
          <w:t xml:space="preserve"> o</w:t>
        </w:r>
      </w:ins>
      <w:ins w:id="30" w:author="Angela Quinn (NESO)" w:date="2024-10-09T18:50:00Z">
        <w:r w:rsidR="0068061F">
          <w:t>r Reservation</w:t>
        </w:r>
      </w:ins>
      <w:r w:rsidR="00FB6D37" w:rsidRPr="00AF5520">
        <w:t>)</w:t>
      </w:r>
      <w:r w:rsidRPr="00AF5520">
        <w:t>, Modification or a System Construction</w:t>
      </w:r>
      <w:ins w:id="31" w:author="Angela Quinn (NESO)" w:date="2024-10-09T18:51:00Z">
        <w:r w:rsidR="008D5FC8">
          <w:t xml:space="preserve"> (including System Construction resulting from Reservation</w:t>
        </w:r>
      </w:ins>
      <w:ins w:id="32" w:author="Angela Quinn (NESO)" w:date="2024-10-10T07:52:00Z">
        <w:r w:rsidR="00DC0CED">
          <w:t>)</w:t>
        </w:r>
      </w:ins>
      <w:r w:rsidRPr="00AF5520">
        <w:t>; and</w:t>
      </w:r>
    </w:p>
    <w:p w14:paraId="3473B4EB" w14:textId="7581E8A8"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55F060FA" w14:textId="13C75F6F" w:rsidR="00930CAF" w:rsidRPr="00AF5520" w:rsidRDefault="00930CAF">
      <w:pPr>
        <w:ind w:left="720" w:firstLine="720"/>
      </w:pPr>
      <w:r w:rsidRPr="00AF5520">
        <w:t>2.1.2.1</w:t>
      </w:r>
      <w:r w:rsidRPr="00AF5520">
        <w:tab/>
      </w:r>
      <w:r w:rsidR="002B2E6D">
        <w:t>The Company</w:t>
      </w:r>
      <w:r w:rsidRPr="00AF5520">
        <w:t xml:space="preserve"> Connection Application;</w:t>
      </w:r>
    </w:p>
    <w:p w14:paraId="01C54D36" w14:textId="62A4D61A" w:rsidR="00930CAF" w:rsidRPr="00AF5520" w:rsidRDefault="00930CAF">
      <w:pPr>
        <w:ind w:left="720" w:firstLine="720"/>
      </w:pPr>
      <w:r w:rsidRPr="00AF5520">
        <w:t>2.1.2.2</w:t>
      </w:r>
      <w:r w:rsidRPr="00AF5520">
        <w:tab/>
      </w:r>
      <w:r w:rsidR="002B2E6D">
        <w:t>The Company</w:t>
      </w:r>
      <w:r w:rsidRPr="00AF5520">
        <w:t xml:space="preserve"> Modification Application; or</w:t>
      </w:r>
    </w:p>
    <w:p w14:paraId="092FC3CC" w14:textId="77777777" w:rsidR="00930CAF" w:rsidRDefault="00930CAF">
      <w:pPr>
        <w:pStyle w:val="Heading1"/>
        <w:numPr>
          <w:ilvl w:val="0"/>
          <w:numId w:val="0"/>
        </w:numPr>
        <w:tabs>
          <w:tab w:val="clear" w:pos="720"/>
        </w:tabs>
        <w:ind w:left="2160" w:hanging="720"/>
        <w:rPr>
          <w:ins w:id="33" w:author="Angela Quinn (NESO)" w:date="2024-10-09T14:46:00Z"/>
        </w:rPr>
      </w:pPr>
      <w:r w:rsidRPr="00AF5520">
        <w:t>2.1.2.3</w:t>
      </w:r>
      <w:r w:rsidRPr="00AF5520">
        <w:tab/>
        <w:t>System Construction Application.</w:t>
      </w:r>
    </w:p>
    <w:p w14:paraId="2A35ADC1" w14:textId="05EFBBD1" w:rsidR="00DE06BC" w:rsidRPr="00AF5520" w:rsidRDefault="00A03F46" w:rsidP="00513918">
      <w:pPr>
        <w:pStyle w:val="Heading1"/>
        <w:numPr>
          <w:ilvl w:val="0"/>
          <w:numId w:val="0"/>
        </w:numPr>
        <w:tabs>
          <w:tab w:val="clear" w:pos="720"/>
        </w:tabs>
        <w:ind w:left="864" w:hanging="864"/>
      </w:pPr>
      <w:ins w:id="34" w:author="Angela Quinn (NESO)" w:date="2024-10-09T14:46:00Z">
        <w:r>
          <w:tab/>
        </w:r>
        <w:r w:rsidR="50E8DBBB">
          <w:t>2.1.3</w:t>
        </w:r>
      </w:ins>
      <w:ins w:id="35" w:author="Angela Quinn (NESO)" w:date="2024-10-09T14:47:00Z">
        <w:r w:rsidR="50E8DBBB">
          <w:t xml:space="preserve">  The process </w:t>
        </w:r>
      </w:ins>
      <w:ins w:id="36" w:author="Angela Quinn (NESO)" w:date="2024-10-09T14:48:00Z">
        <w:r w:rsidR="39880E97">
          <w:t xml:space="preserve">and timelines </w:t>
        </w:r>
      </w:ins>
      <w:ins w:id="37" w:author="Angela Quinn (NESO)" w:date="2024-10-09T14:47:00Z">
        <w:r w:rsidR="50E8DBBB">
          <w:t xml:space="preserve">for </w:t>
        </w:r>
        <w:r w:rsidR="7E7F654B">
          <w:t>submitting</w:t>
        </w:r>
      </w:ins>
      <w:ins w:id="38" w:author="Angela Quinn (NESO)" w:date="2024-10-09T14:51:00Z">
        <w:r w:rsidR="1A14D88C">
          <w:t xml:space="preserve"> </w:t>
        </w:r>
      </w:ins>
      <w:ins w:id="39" w:author="Angela Quinn (NESO)" w:date="2024-10-09T14:47:00Z">
        <w:r w:rsidR="7E7F654B">
          <w:t xml:space="preserve">The Company Construction Application and </w:t>
        </w:r>
        <w:r w:rsidR="39880E97">
          <w:t xml:space="preserve">making TO Construction Offers </w:t>
        </w:r>
      </w:ins>
      <w:ins w:id="40" w:author="Angela Quinn (NESO)" w:date="2024-10-09T14:48:00Z">
        <w:r w:rsidR="1A44B7D2">
          <w:t>differ</w:t>
        </w:r>
      </w:ins>
      <w:ins w:id="41" w:author="Angela Quinn (NESO)" w:date="2024-10-09T14:49:00Z">
        <w:r w:rsidR="0909194C">
          <w:t xml:space="preserve">s depending whether these </w:t>
        </w:r>
        <w:r w:rsidR="3ECCE026">
          <w:t>correspond to</w:t>
        </w:r>
      </w:ins>
      <w:ins w:id="42" w:author="Angela Quinn (NESO)" w:date="2024-10-09T14:50:00Z">
        <w:r w:rsidR="3ECCE026">
          <w:t xml:space="preserve"> Gate 2 Applications and Gate 2 Offers </w:t>
        </w:r>
      </w:ins>
      <w:ins w:id="43" w:author="Angela Quinn (NESO)" w:date="2024-10-09T18:41:00Z">
        <w:r w:rsidR="0B47BF04">
          <w:t>and Gate 1 Offers with R</w:t>
        </w:r>
        <w:r w:rsidR="24743F13">
          <w:t>eserv</w:t>
        </w:r>
      </w:ins>
      <w:ins w:id="44" w:author="Angela Quinn (NESO)" w:date="2024-10-09T18:42:00Z">
        <w:r w:rsidR="24743F13">
          <w:t xml:space="preserve">ation </w:t>
        </w:r>
      </w:ins>
      <w:ins w:id="45" w:author="Angela Quinn (NESO)" w:date="2024-10-09T14:51:00Z">
        <w:r w:rsidR="7E931726">
          <w:t xml:space="preserve">or not </w:t>
        </w:r>
      </w:ins>
      <w:ins w:id="46" w:author="Angela Quinn (NESO)" w:date="2024-10-09T14:50:00Z">
        <w:r w:rsidR="3ECCE026">
          <w:t xml:space="preserve">and this </w:t>
        </w:r>
      </w:ins>
      <w:ins w:id="47" w:author="Angela Quinn (NESO)" w:date="2024-10-09T14:48:00Z">
        <w:r w:rsidR="1A44B7D2">
          <w:t xml:space="preserve"> </w:t>
        </w:r>
      </w:ins>
      <w:ins w:id="48" w:author="Angela Quinn (NESO)" w:date="2024-10-09T14:50:00Z">
        <w:r w:rsidR="1A14D88C">
          <w:t>section should be const</w:t>
        </w:r>
      </w:ins>
      <w:ins w:id="49" w:author="Angela Quinn (NESO)" w:date="2024-10-09T14:51:00Z">
        <w:r w:rsidR="1A14D88C">
          <w:t>rued accordingly</w:t>
        </w:r>
      </w:ins>
      <w:ins w:id="50" w:author="Angela Quinn (NESO)" w:date="2024-10-10T08:08:00Z">
        <w:r w:rsidR="58F71726">
          <w:t>.</w:t>
        </w:r>
      </w:ins>
      <w:ins w:id="51" w:author="Angela Quinn (NESO)" w:date="2024-10-09T14:51:00Z">
        <w:r w:rsidR="1A14D88C">
          <w:t xml:space="preserve"> </w:t>
        </w:r>
      </w:ins>
    </w:p>
    <w:p w14:paraId="08771EEA" w14:textId="28E42ABE" w:rsidR="00930CAF" w:rsidRPr="00AF5520" w:rsidRDefault="00930CAF">
      <w:pPr>
        <w:pStyle w:val="Heading1"/>
        <w:numPr>
          <w:ilvl w:val="0"/>
          <w:numId w:val="0"/>
        </w:numPr>
        <w:tabs>
          <w:tab w:val="clear" w:pos="720"/>
        </w:tabs>
        <w:ind w:left="720" w:hanging="720"/>
      </w:pPr>
      <w:r>
        <w:t>2.2</w:t>
      </w:r>
      <w:r>
        <w:tab/>
      </w:r>
      <w:bookmarkStart w:id="52" w:name="_Ref64281438"/>
      <w:r>
        <w:t xml:space="preserve">If </w:t>
      </w:r>
      <w:r w:rsidR="002B2E6D">
        <w:t>The Company</w:t>
      </w:r>
      <w:r>
        <w:t xml:space="preserve"> considers it may be necessary for a Construction Project to be undertaken, it shall submit </w:t>
      </w:r>
      <w:r w:rsidR="002B2E6D">
        <w:t>The Company</w:t>
      </w:r>
      <w:r>
        <w:t xml:space="preserve"> Construction Application in accordance with</w:t>
      </w:r>
      <w:ins w:id="53" w:author="Angela Quinn (NESO)" w:date="2024-10-09T14:52:00Z">
        <w:r w:rsidR="00AB5784">
          <w:t>,</w:t>
        </w:r>
      </w:ins>
      <w:ins w:id="54" w:author="Stevenson, Greg" w:date="2024-10-17T14:58:00Z">
        <w:r w:rsidR="5681BD6F">
          <w:t xml:space="preserve"> </w:t>
        </w:r>
      </w:ins>
      <w:ins w:id="55" w:author="Angela Quinn (NESO)" w:date="2024-10-09T14:52:00Z">
        <w:r w:rsidR="00AB5784">
          <w:t>as appropriate,</w:t>
        </w:r>
      </w:ins>
      <w:r>
        <w:t xml:space="preserve"> paragraph 2.3</w:t>
      </w:r>
      <w:ins w:id="56" w:author="Angela Quinn (NESO)" w:date="2024-10-09T14:51:00Z">
        <w:r w:rsidR="00AB5784">
          <w:t xml:space="preserve"> or 2.3A</w:t>
        </w:r>
      </w:ins>
      <w:r>
        <w:t xml:space="preserve"> to:</w:t>
      </w:r>
    </w:p>
    <w:p w14:paraId="5CE9AB26" w14:textId="77777777" w:rsidR="00930CAF" w:rsidRPr="00AF5520" w:rsidRDefault="00930CAF">
      <w:pPr>
        <w:pStyle w:val="Heading1"/>
        <w:numPr>
          <w:ilvl w:val="0"/>
          <w:numId w:val="0"/>
        </w:numPr>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0B57AB93" w14:textId="77777777" w:rsidR="00402AD6" w:rsidRPr="00AF5520" w:rsidRDefault="00930CAF">
      <w:pPr>
        <w:pStyle w:val="Heading1"/>
        <w:numPr>
          <w:ilvl w:val="0"/>
          <w:numId w:val="0"/>
        </w:numPr>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3D5DE006" w14:textId="45A57FC7" w:rsidR="0098633F" w:rsidRPr="00AF5520" w:rsidRDefault="0098633F">
      <w:pPr>
        <w:pStyle w:val="Heading1"/>
        <w:numPr>
          <w:ilvl w:val="0"/>
          <w:numId w:val="0"/>
        </w:numPr>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556813CE" w14:textId="77777777" w:rsidR="0098633F" w:rsidRPr="00AF5520" w:rsidRDefault="0098633F">
      <w:pPr>
        <w:pStyle w:val="Heading1"/>
        <w:numPr>
          <w:ilvl w:val="0"/>
          <w:numId w:val="0"/>
        </w:numPr>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14CCA692" w14:textId="6DA8BEB4" w:rsidR="00930CAF" w:rsidRPr="00AF5520" w:rsidRDefault="00930CAF">
      <w:pPr>
        <w:pStyle w:val="Heading1"/>
        <w:numPr>
          <w:ilvl w:val="0"/>
          <w:numId w:val="0"/>
        </w:numPr>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0A1EF5A0" w14:textId="77777777" w:rsidR="00930CAF" w:rsidRPr="00AF5520" w:rsidRDefault="00930CAF">
      <w:pPr>
        <w:pStyle w:val="Heading1"/>
        <w:numPr>
          <w:ilvl w:val="0"/>
          <w:numId w:val="0"/>
        </w:numPr>
        <w:tabs>
          <w:tab w:val="clear" w:pos="720"/>
        </w:tabs>
        <w:ind w:left="2153" w:hanging="735"/>
      </w:pPr>
      <w:r w:rsidRPr="00AF5520">
        <w:lastRenderedPageBreak/>
        <w:t>2.2.</w:t>
      </w:r>
      <w:r w:rsidR="00EC002B" w:rsidRPr="00AF5520">
        <w:t>5</w:t>
      </w:r>
      <w:r w:rsidRPr="00AF5520">
        <w:t>.1</w:t>
      </w:r>
      <w:r w:rsidRPr="00AF5520">
        <w:tab/>
        <w:t xml:space="preserve">otherwise receives Construction Planning Assumptions pursuant to paragraph 3.2 in relation to the Relevant Connection Site; or </w:t>
      </w:r>
    </w:p>
    <w:p w14:paraId="60C1B2A5" w14:textId="7DA8E810" w:rsidR="00930CAF" w:rsidRPr="00AF5520" w:rsidRDefault="00930CAF">
      <w:pPr>
        <w:pStyle w:val="Heading1"/>
        <w:numPr>
          <w:ilvl w:val="0"/>
          <w:numId w:val="0"/>
        </w:numPr>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01EF54A3" w14:textId="3F39A502" w:rsidR="00930CAF" w:rsidRPr="00AF5520" w:rsidRDefault="00930CAF">
      <w:pPr>
        <w:pStyle w:val="Heading1"/>
        <w:numPr>
          <w:ilvl w:val="0"/>
          <w:numId w:val="0"/>
        </w:numPr>
        <w:tabs>
          <w:tab w:val="clear" w:pos="720"/>
        </w:tabs>
        <w:ind w:left="720"/>
      </w:pPr>
      <w:r w:rsidRPr="00AF5520">
        <w:t>(</w:t>
      </w:r>
      <w:r w:rsidR="002B2E6D">
        <w:t>The Company</w:t>
      </w:r>
      <w:r w:rsidRPr="00AF5520">
        <w:t xml:space="preserve"> and each Transmission Owner which receives </w:t>
      </w:r>
      <w:del w:id="57" w:author="Angela Quinn (NESO)" w:date="2024-10-09T18:46:00Z">
        <w:r w:rsidRPr="00AF5520" w:rsidDel="00171241">
          <w:delText xml:space="preserve">a </w:delText>
        </w:r>
      </w:del>
      <w:r w:rsidR="002B2E6D">
        <w:t>The Company</w:t>
      </w:r>
      <w:r w:rsidRPr="00AF5520">
        <w:t xml:space="preserve"> Construction Application shall be referred to in this Section as a </w:t>
      </w:r>
      <w:r w:rsidRPr="00AF5520">
        <w:rPr>
          <w:b/>
        </w:rPr>
        <w:t>"Construction Party"</w:t>
      </w:r>
      <w:r w:rsidRPr="00AF5520">
        <w:t>).</w:t>
      </w:r>
    </w:p>
    <w:p w14:paraId="558EABE2" w14:textId="1F40E395" w:rsidR="00930CAF" w:rsidRPr="00AF5520" w:rsidRDefault="00930CAF">
      <w:pPr>
        <w:pStyle w:val="Heading1"/>
        <w:numPr>
          <w:ilvl w:val="0"/>
          <w:numId w:val="0"/>
        </w:numPr>
        <w:tabs>
          <w:tab w:val="clear" w:pos="720"/>
        </w:tabs>
        <w:ind w:left="720" w:hanging="720"/>
      </w:pPr>
      <w:r>
        <w:t>2.3</w:t>
      </w:r>
      <w:r>
        <w:tab/>
      </w:r>
      <w:r w:rsidR="002B2E6D">
        <w:t>The Company</w:t>
      </w:r>
      <w:r>
        <w:t xml:space="preserve"> shall submit </w:t>
      </w:r>
      <w:del w:id="58" w:author="Angela Quinn (NESO)" w:date="2024-10-09T11:11:00Z">
        <w:r w:rsidDel="00930CAF">
          <w:delText xml:space="preserve">a </w:delText>
        </w:r>
      </w:del>
      <w:r w:rsidR="002B2E6D">
        <w:t>The Company</w:t>
      </w:r>
      <w:r>
        <w:t xml:space="preserve"> Construction Application</w:t>
      </w:r>
      <w:ins w:id="59" w:author="Angela Quinn (NESO)" w:date="2024-10-09T11:12:00Z">
        <w:r w:rsidR="00793E98">
          <w:t xml:space="preserve"> (where </w:t>
        </w:r>
      </w:ins>
      <w:ins w:id="60" w:author="Angela Quinn (NESO)" w:date="2024-10-09T11:53:00Z">
        <w:r w:rsidR="000A2B5A">
          <w:t>The Company Construction Application does not correspond to a</w:t>
        </w:r>
      </w:ins>
      <w:r w:rsidR="00793E98">
        <w:t xml:space="preserve"> </w:t>
      </w:r>
      <w:ins w:id="61" w:author="Angela Quinn (NESO)" w:date="2024-10-09T11:12:00Z">
        <w:r w:rsidR="00793E98">
          <w:t>Gate</w:t>
        </w:r>
      </w:ins>
      <w:ins w:id="62" w:author="Angela Quinn (NESO)" w:date="2024-10-09T11:54:00Z">
        <w:r w:rsidR="00124D95">
          <w:t xml:space="preserve"> 2</w:t>
        </w:r>
      </w:ins>
      <w:ins w:id="63" w:author="Angela Quinn (NESO)" w:date="2024-10-09T11:12:00Z">
        <w:r w:rsidR="00793E98">
          <w:t xml:space="preserve"> Application </w:t>
        </w:r>
      </w:ins>
      <w:ins w:id="64" w:author="Angela Quinn (NESO)" w:date="2024-10-09T11:54:00Z">
        <w:r w:rsidR="000A2B5A">
          <w:t>under</w:t>
        </w:r>
      </w:ins>
      <w:ins w:id="65" w:author="Angela Quinn (NESO)" w:date="2024-10-09T11:12:00Z">
        <w:r w:rsidR="00793E98">
          <w:t xml:space="preserve"> the Gated </w:t>
        </w:r>
      </w:ins>
      <w:del w:id="66" w:author="Alice Taylor (NESO)" w:date="2024-12-12T13:51:00Z">
        <w:r w:rsidR="00BA1F37" w:rsidDel="00BA1F37">
          <w:delText>a</w:delText>
        </w:r>
      </w:del>
      <w:ins w:id="67" w:author="Lizzie Timmins (NESO)" w:date="2024-12-03T10:46:00Z">
        <w:r w:rsidR="003F028F">
          <w:t>A</w:t>
        </w:r>
      </w:ins>
      <w:ins w:id="68" w:author="Angela Quinn (NESO)" w:date="2024-10-09T11:12:00Z">
        <w:r w:rsidR="00793E98">
          <w:t>pplication and Offer Process</w:t>
        </w:r>
      </w:ins>
      <w:ins w:id="69" w:author="Angela Quinn (NESO)" w:date="2024-10-09T11:54:00Z">
        <w:r w:rsidR="00AB7E94">
          <w:t xml:space="preserve"> or is </w:t>
        </w:r>
      </w:ins>
      <w:ins w:id="70" w:author="Angela Quinn (NESO)" w:date="2024-10-09T11:55:00Z">
        <w:r w:rsidR="00AB7E94">
          <w:t>for Reservation</w:t>
        </w:r>
      </w:ins>
      <w:ins w:id="71" w:author="Angela Quinn (NESO)" w:date="2024-10-09T11:12:00Z">
        <w:r w:rsidR="00793E98">
          <w:t>)</w:t>
        </w:r>
      </w:ins>
      <w:r>
        <w:t>:</w:t>
      </w:r>
    </w:p>
    <w:p w14:paraId="5D64DF8F" w14:textId="77777777" w:rsidR="0098633F" w:rsidRPr="00AF5520" w:rsidRDefault="00930CAF">
      <w:pPr>
        <w:pStyle w:val="Heading1"/>
        <w:numPr>
          <w:ilvl w:val="0"/>
          <w:numId w:val="0"/>
        </w:numPr>
        <w:tabs>
          <w:tab w:val="clear" w:pos="720"/>
        </w:tabs>
        <w:ind w:left="1440" w:hanging="720"/>
      </w:pPr>
      <w:r w:rsidRPr="00AF5520">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01E1555B" w14:textId="77777777" w:rsidR="0098633F" w:rsidRPr="00AF5520" w:rsidRDefault="0098633F">
      <w:pPr>
        <w:pStyle w:val="Heading1"/>
        <w:numPr>
          <w:ilvl w:val="0"/>
          <w:numId w:val="0"/>
        </w:numPr>
        <w:tabs>
          <w:tab w:val="clear" w:pos="720"/>
        </w:tabs>
        <w:ind w:left="1440" w:hanging="720"/>
      </w:pPr>
      <w:r w:rsidRPr="00AF5520">
        <w:t>2.3.2</w:t>
      </w:r>
      <w:r w:rsidRPr="00AF5520">
        <w:tab/>
        <w:t>pursuant to 2.2.3</w:t>
      </w:r>
      <w:bookmarkEnd w:id="52"/>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C9446D2" w14:textId="77777777" w:rsidR="009F780A" w:rsidRPr="00AF5520" w:rsidRDefault="0098633F">
      <w:pPr>
        <w:pStyle w:val="Heading1"/>
        <w:numPr>
          <w:ilvl w:val="0"/>
          <w:numId w:val="0"/>
        </w:numPr>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F6DBA10" w14:textId="333090BB" w:rsidR="00930CAF" w:rsidRPr="00AF5520" w:rsidRDefault="009F780A">
      <w:pPr>
        <w:pStyle w:val="Heading1"/>
        <w:numPr>
          <w:ilvl w:val="0"/>
          <w:numId w:val="0"/>
        </w:numPr>
        <w:tabs>
          <w:tab w:val="clear" w:pos="720"/>
        </w:tabs>
        <w:ind w:left="1440" w:hanging="720"/>
      </w:pPr>
      <w:r w:rsidRPr="00AF5520">
        <w:t>2.3.</w:t>
      </w:r>
      <w:r w:rsidR="0098633F" w:rsidRPr="00AF5520">
        <w:t>4</w:t>
      </w:r>
      <w:r w:rsidRPr="00AF5520">
        <w:tab/>
      </w:r>
      <w:r w:rsidR="00047E33" w:rsidRPr="00AF5520">
        <w:t>pursuant to sub-paragraph 2.2.</w:t>
      </w:r>
      <w:r w:rsidR="0098633F" w:rsidRPr="00AF5520">
        <w:t>3</w:t>
      </w:r>
      <w:r w:rsidR="00047E33" w:rsidRPr="00AF5520">
        <w:t xml:space="preserve"> where it relates to </w:t>
      </w:r>
      <w:del w:id="72" w:author="Angela Quinn (NESO)" w:date="2024-10-09T11:37:00Z">
        <w:r w:rsidR="00047E33" w:rsidRPr="00AF5520" w:rsidDel="00314DE6">
          <w:delText xml:space="preserve">a </w:delText>
        </w:r>
      </w:del>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4F87C523" w14:textId="028DC7BD" w:rsidR="00930CAF" w:rsidRDefault="00930CAF">
      <w:pPr>
        <w:ind w:left="1440" w:hanging="720"/>
        <w:rPr>
          <w:ins w:id="73" w:author="Angela Quinn (NESO)" w:date="2024-10-09T11:13:00Z"/>
        </w:rPr>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37DFAD60" w14:textId="4095AC1A" w:rsidR="00B07E1D" w:rsidRPr="00AF5520" w:rsidRDefault="00B07E1D" w:rsidP="00B07E1D">
      <w:pPr>
        <w:pStyle w:val="Heading1"/>
        <w:numPr>
          <w:ilvl w:val="0"/>
          <w:numId w:val="0"/>
        </w:numPr>
        <w:tabs>
          <w:tab w:val="clear" w:pos="720"/>
        </w:tabs>
        <w:ind w:left="720" w:hanging="720"/>
        <w:rPr>
          <w:ins w:id="74" w:author="Angela Quinn (NESO)" w:date="2024-10-09T11:14:00Z"/>
        </w:rPr>
      </w:pPr>
      <w:ins w:id="75" w:author="Angela Quinn (NESO)" w:date="2024-10-09T11:14:00Z">
        <w:r>
          <w:t>2.3A</w:t>
        </w:r>
        <w:r>
          <w:tab/>
          <w:t>The Company</w:t>
        </w:r>
        <w:r w:rsidRPr="00AF5520">
          <w:t xml:space="preserve"> shall submit </w:t>
        </w:r>
        <w:r>
          <w:t>The Company</w:t>
        </w:r>
        <w:r w:rsidRPr="00AF5520">
          <w:t xml:space="preserve"> Construction Application</w:t>
        </w:r>
        <w:r>
          <w:t xml:space="preserve"> (where </w:t>
        </w:r>
      </w:ins>
      <w:ins w:id="76" w:author="Angela Quinn (NESO)" w:date="2024-10-09T11:56:00Z">
        <w:r w:rsidR="00AB7E94">
          <w:t>The Company</w:t>
        </w:r>
        <w:r w:rsidR="00AB7E94" w:rsidRPr="00AF5520">
          <w:t xml:space="preserve"> Construction Application</w:t>
        </w:r>
        <w:r w:rsidR="00AB7E94">
          <w:t xml:space="preserve"> corresponds to a </w:t>
        </w:r>
        <w:r w:rsidR="00AB7E94" w:rsidRPr="001428CD">
          <w:t>Gate</w:t>
        </w:r>
        <w:r w:rsidR="00AB7E94">
          <w:t xml:space="preserve"> 2</w:t>
        </w:r>
        <w:r w:rsidR="00AB7E94" w:rsidRPr="001428CD">
          <w:t xml:space="preserve"> Application</w:t>
        </w:r>
        <w:r w:rsidR="00AB7E94">
          <w:t xml:space="preserve"> under the </w:t>
        </w:r>
        <w:r w:rsidR="00AB7E94" w:rsidRPr="001428CD">
          <w:t xml:space="preserve">Gated </w:t>
        </w:r>
      </w:ins>
      <w:del w:id="77" w:author="Alice Taylor (NESO)" w:date="2024-12-12T13:52:00Z">
        <w:r w:rsidR="0053227E" w:rsidDel="0053227E">
          <w:delText>a</w:delText>
        </w:r>
      </w:del>
      <w:ins w:id="78" w:author="Lizzie Timmins (NESO)" w:date="2024-12-03T10:47:00Z">
        <w:r w:rsidR="003F028F">
          <w:t>A</w:t>
        </w:r>
      </w:ins>
      <w:ins w:id="79" w:author="Angela Quinn (NESO)" w:date="2024-10-09T11:56:00Z">
        <w:r w:rsidR="00AB7E94" w:rsidRPr="001428CD">
          <w:t>pplication and Offer Process</w:t>
        </w:r>
        <w:r w:rsidR="00AB7E94">
          <w:t xml:space="preserve"> or is for Reservation</w:t>
        </w:r>
      </w:ins>
      <w:ins w:id="80" w:author="Angela Quinn (NESO)" w:date="2024-10-09T11:14:00Z">
        <w:r>
          <w:t>)</w:t>
        </w:r>
        <w:r w:rsidRPr="00AF5520">
          <w:t>:</w:t>
        </w:r>
      </w:ins>
    </w:p>
    <w:p w14:paraId="1B0B042F" w14:textId="1381875D" w:rsidR="00B07E1D" w:rsidRPr="00AF5520" w:rsidRDefault="00B07E1D" w:rsidP="00B07E1D">
      <w:pPr>
        <w:pStyle w:val="Heading1"/>
        <w:numPr>
          <w:ilvl w:val="0"/>
          <w:numId w:val="0"/>
        </w:numPr>
        <w:tabs>
          <w:tab w:val="clear" w:pos="720"/>
        </w:tabs>
        <w:ind w:left="1440" w:hanging="720"/>
        <w:rPr>
          <w:ins w:id="81" w:author="Angela Quinn (NESO)" w:date="2024-10-09T11:14:00Z"/>
        </w:rPr>
      </w:pPr>
      <w:ins w:id="82" w:author="Angela Quinn (NESO)" w:date="2024-10-09T11:14:00Z">
        <w:r w:rsidRPr="00AF5520">
          <w:t>2.3</w:t>
        </w:r>
      </w:ins>
      <w:ins w:id="83" w:author="Lizzie Timmins (NESO)" w:date="2024-10-29T11:57:00Z">
        <w:r w:rsidR="00474A29">
          <w:t>A</w:t>
        </w:r>
      </w:ins>
      <w:ins w:id="84" w:author="Angela Quinn (NESO)" w:date="2024-10-09T11:14:00Z">
        <w:r w:rsidRPr="00AF5520">
          <w:t>.1</w:t>
        </w:r>
        <w:r w:rsidRPr="00AF5520">
          <w:tab/>
          <w:t xml:space="preserve">pursuant to sub-paragraphs 2.2.1 and 2.2.2, </w:t>
        </w:r>
      </w:ins>
      <w:ins w:id="85" w:author="Angela Quinn (NESO)" w:date="2024-10-28T08:24:00Z">
        <w:r w:rsidR="005D7B24">
          <w:t xml:space="preserve">as soon as reasonably practicable and in any event (and except in the case of Reservation) within five </w:t>
        </w:r>
      </w:ins>
      <w:del w:id="86" w:author="Alice Taylor (NESO)" w:date="2024-12-12T13:52:00Z">
        <w:r w:rsidR="008B0D01" w:rsidDel="008B0D01">
          <w:delText>b</w:delText>
        </w:r>
      </w:del>
      <w:ins w:id="87" w:author="Lizzie Timmins (NESO)" w:date="2024-12-03T10:47:00Z">
        <w:r w:rsidR="003F028F">
          <w:t>B</w:t>
        </w:r>
      </w:ins>
      <w:ins w:id="88" w:author="Angela Quinn (NESO)" w:date="2024-10-28T08:24:00Z">
        <w:r w:rsidR="005D7B24">
          <w:t>usiness Days of the User Application Date</w:t>
        </w:r>
      </w:ins>
      <w:ins w:id="89" w:author="Lizzie Timmins (NESO)" w:date="2024-10-29T11:57:00Z">
        <w:r w:rsidR="00474A29">
          <w:t xml:space="preserve"> </w:t>
        </w:r>
      </w:ins>
      <w:ins w:id="90" w:author="Angela Quinn (NESO)" w:date="2024-10-09T11:14:00Z">
        <w:r w:rsidRPr="00AF5520">
          <w:t xml:space="preserve">in relation to such Relevant Connection </w:t>
        </w:r>
        <w:proofErr w:type="gramStart"/>
        <w:r w:rsidRPr="00AF5520">
          <w:t>Site;</w:t>
        </w:r>
        <w:proofErr w:type="gramEnd"/>
      </w:ins>
    </w:p>
    <w:p w14:paraId="10AC3D6B" w14:textId="57BA47F8" w:rsidR="00B07E1D" w:rsidRPr="00AF5520" w:rsidRDefault="00B07E1D" w:rsidP="00B07E1D">
      <w:pPr>
        <w:pStyle w:val="Heading1"/>
        <w:numPr>
          <w:ilvl w:val="0"/>
          <w:numId w:val="0"/>
        </w:numPr>
        <w:tabs>
          <w:tab w:val="clear" w:pos="720"/>
        </w:tabs>
        <w:ind w:left="1440" w:hanging="720"/>
        <w:rPr>
          <w:ins w:id="91" w:author="Angela Quinn (NESO)" w:date="2024-10-09T11:14:00Z"/>
        </w:rPr>
      </w:pPr>
      <w:ins w:id="92" w:author="Angela Quinn (NESO)" w:date="2024-10-09T11:14:00Z">
        <w:r w:rsidRPr="00AF5520">
          <w:t>2.3</w:t>
        </w:r>
      </w:ins>
      <w:ins w:id="93" w:author="Lizzie Timmins (NESO)" w:date="2024-10-29T11:57:00Z">
        <w:r w:rsidR="00474A29">
          <w:t>A</w:t>
        </w:r>
      </w:ins>
      <w:ins w:id="94" w:author="Angela Quinn (NESO)" w:date="2024-10-09T11:14:00Z">
        <w:r w:rsidRPr="00AF5520">
          <w:t>.2</w:t>
        </w:r>
        <w:r w:rsidRPr="00AF5520">
          <w:tab/>
        </w:r>
        <w:bookmarkStart w:id="95" w:name="_Hlk179391849"/>
        <w:r w:rsidRPr="00AF5520">
          <w:t xml:space="preserve">pursuant to 2.2.3, as soon as reasonably practicable, and in any event </w:t>
        </w:r>
      </w:ins>
      <w:ins w:id="96" w:author="Angela Quinn (NESO)" w:date="2024-10-09T18:42:00Z">
        <w:r w:rsidR="003F2A1F">
          <w:t>(</w:t>
        </w:r>
      </w:ins>
      <w:ins w:id="97" w:author="Angela Quinn (NESO)" w:date="2024-10-09T18:43:00Z">
        <w:r w:rsidR="00CA18FB">
          <w:t>and e</w:t>
        </w:r>
      </w:ins>
      <w:ins w:id="98" w:author="Angela Quinn (NESO)" w:date="2024-10-09T18:42:00Z">
        <w:r w:rsidR="003F2A1F">
          <w:t>xcept in the case of R</w:t>
        </w:r>
      </w:ins>
      <w:ins w:id="99" w:author="Angela Quinn (NESO)" w:date="2024-10-09T18:43:00Z">
        <w:r w:rsidR="003F2A1F">
          <w:t xml:space="preserve">eservation) </w:t>
        </w:r>
      </w:ins>
      <w:ins w:id="100" w:author="Angela Quinn (NESO)" w:date="2024-10-09T11:14:00Z">
        <w:r w:rsidRPr="00AF5520">
          <w:t xml:space="preserve">to the Onshore Transmission Owner within </w:t>
        </w:r>
      </w:ins>
      <w:ins w:id="101" w:author="Angela Quinn (NESO)" w:date="2024-10-09T14:54:00Z">
        <w:r w:rsidR="00D267B6">
          <w:t>five</w:t>
        </w:r>
      </w:ins>
      <w:ins w:id="102" w:author="Angela Quinn (NESO)" w:date="2024-10-09T11:14:00Z">
        <w:r w:rsidRPr="00AF5520">
          <w:t xml:space="preserve"> Business Days of </w:t>
        </w:r>
      </w:ins>
      <w:del w:id="103" w:author="Alice Taylor (NESO)" w:date="2024-12-12T13:55:00Z">
        <w:r w:rsidR="00B34CF7" w:rsidDel="00B34CF7">
          <w:delText>[</w:delText>
        </w:r>
      </w:del>
      <w:ins w:id="104" w:author="Angela Quinn (NESO)" w:date="2024-10-09T11:14:00Z">
        <w:r w:rsidRPr="00AF5520">
          <w:t>the User Application Date in relation to such Relevant Connection Site</w:t>
        </w:r>
      </w:ins>
      <w:del w:id="105" w:author="Alice Taylor (NESO)" w:date="2024-12-12T13:55:00Z">
        <w:r w:rsidR="00B34CF7" w:rsidDel="00B34CF7">
          <w:delText>]</w:delText>
        </w:r>
      </w:del>
      <w:ins w:id="106" w:author="Angela Quinn (NESO)" w:date="2024-10-09T11:14:00Z">
        <w:r w:rsidRPr="00AF5520">
          <w:t>;</w:t>
        </w:r>
        <w:bookmarkEnd w:id="95"/>
      </w:ins>
    </w:p>
    <w:p w14:paraId="4DE41EE2" w14:textId="18E14CDE" w:rsidR="00CA18FB" w:rsidRDefault="00B07E1D" w:rsidP="00B07E1D">
      <w:pPr>
        <w:pStyle w:val="Heading1"/>
        <w:numPr>
          <w:ilvl w:val="0"/>
          <w:numId w:val="0"/>
        </w:numPr>
        <w:tabs>
          <w:tab w:val="clear" w:pos="720"/>
        </w:tabs>
        <w:ind w:left="1440" w:hanging="720"/>
        <w:rPr>
          <w:ins w:id="107" w:author="Angela Quinn (NESO)" w:date="2024-10-09T18:43:00Z"/>
        </w:rPr>
      </w:pPr>
      <w:ins w:id="108" w:author="Angela Quinn (NESO)" w:date="2024-10-09T11:14:00Z">
        <w:r w:rsidRPr="00AF5520">
          <w:lastRenderedPageBreak/>
          <w:t>2.3</w:t>
        </w:r>
      </w:ins>
      <w:ins w:id="109" w:author="Lizzie Timmins (NESO)" w:date="2024-10-29T11:57:00Z">
        <w:r w:rsidR="00474A29">
          <w:t>A</w:t>
        </w:r>
      </w:ins>
      <w:ins w:id="110" w:author="Angela Quinn (NESO)" w:date="2024-10-09T11:14:00Z">
        <w:r w:rsidRPr="00AF5520">
          <w:t>.3</w:t>
        </w:r>
        <w:r w:rsidRPr="00AF5520">
          <w:tab/>
        </w:r>
      </w:ins>
      <w:ins w:id="111" w:author="Angela Quinn (NESO)" w:date="2024-10-09T18:43:00Z">
        <w:r w:rsidR="00CA18FB" w:rsidRPr="00AF5520">
          <w:t>pursuant to 2.2.3</w:t>
        </w:r>
      </w:ins>
      <w:ins w:id="112" w:author="Angela Quinn (NESO)" w:date="2024-10-09T18:44:00Z">
        <w:r w:rsidR="008A09CC">
          <w:t xml:space="preserve"> and in the case of Reservation</w:t>
        </w:r>
      </w:ins>
      <w:ins w:id="113" w:author="Angela Quinn (NESO)" w:date="2024-10-09T18:43:00Z">
        <w:r w:rsidR="00CA18FB" w:rsidRPr="00AF5520">
          <w:t xml:space="preserve">, as soon as reasonably practicable, and in any event to the Onshore Transmission Owner within </w:t>
        </w:r>
      </w:ins>
      <w:ins w:id="114" w:author="Angela Quinn (NESO)" w:date="2024-10-09T18:44:00Z">
        <w:r w:rsidR="008A09CC">
          <w:t xml:space="preserve">ten </w:t>
        </w:r>
      </w:ins>
      <w:ins w:id="115" w:author="Angela Quinn (NESO)" w:date="2024-10-09T18:43:00Z">
        <w:r w:rsidR="00CA18FB" w:rsidRPr="00AF5520">
          <w:t>Business Days of the User Application Date in relation to such Relevant Connection Site;</w:t>
        </w:r>
      </w:ins>
    </w:p>
    <w:p w14:paraId="3ABCEA25" w14:textId="76085CEE" w:rsidR="00B07E1D" w:rsidRDefault="00115BBE" w:rsidP="00B07E1D">
      <w:pPr>
        <w:pStyle w:val="Heading1"/>
        <w:numPr>
          <w:ilvl w:val="0"/>
          <w:numId w:val="0"/>
        </w:numPr>
        <w:tabs>
          <w:tab w:val="clear" w:pos="720"/>
        </w:tabs>
        <w:ind w:left="1440" w:hanging="720"/>
        <w:rPr>
          <w:ins w:id="116" w:author="Dovydas Dyson (NESO)" w:date="2024-10-31T17:17:00Z"/>
        </w:rPr>
      </w:pPr>
      <w:ins w:id="117" w:author="Angela Quinn (NESO)" w:date="2024-10-09T18:44:00Z">
        <w:r>
          <w:t>2.3</w:t>
        </w:r>
      </w:ins>
      <w:ins w:id="118" w:author="Lizzie Timmins (NESO)" w:date="2024-10-29T11:57:00Z">
        <w:r w:rsidR="00474A29">
          <w:t>A</w:t>
        </w:r>
      </w:ins>
      <w:ins w:id="119" w:author="Angela Quinn (NESO)" w:date="2024-10-09T18:44:00Z">
        <w:r>
          <w:t>.4</w:t>
        </w:r>
        <w:r>
          <w:tab/>
        </w:r>
      </w:ins>
      <w:ins w:id="120" w:author="Angela Quinn (NESO)" w:date="2024-10-09T11:14:00Z">
        <w:r w:rsidR="00B07E1D" w:rsidRPr="00AF5520">
          <w:t xml:space="preserve">pursuant to 2.2.4, as soon as reasonably practicable, and to the Offshore Transmission Owner </w:t>
        </w:r>
      </w:ins>
      <w:ins w:id="121" w:author="Angela Quinn (NESO)" w:date="2024-11-01T14:57:00Z">
        <w:r w:rsidR="00A92F13">
          <w:t xml:space="preserve"> </w:t>
        </w:r>
      </w:ins>
      <w:ins w:id="122" w:author="Angela Quinn (NESO)" w:date="2024-10-09T11:14:00Z">
        <w:r w:rsidR="00B07E1D" w:rsidRPr="00AF5520">
          <w:t xml:space="preserve">within </w:t>
        </w:r>
      </w:ins>
      <w:ins w:id="123" w:author="Angela Quinn (NESO)" w:date="2024-10-09T14:55:00Z">
        <w:r w:rsidR="000C226A">
          <w:t>five</w:t>
        </w:r>
      </w:ins>
      <w:ins w:id="124" w:author="Angela Quinn (NESO)" w:date="2024-10-09T11:14:00Z">
        <w:r w:rsidR="00B07E1D" w:rsidRPr="00AF5520">
          <w:t xml:space="preserve"> Business Days </w:t>
        </w:r>
      </w:ins>
      <w:ins w:id="125" w:author="Angela Quinn (NESO)" w:date="2024-11-01T14:52:00Z">
        <w:r w:rsidR="00460C9C">
          <w:t xml:space="preserve">of </w:t>
        </w:r>
        <w:r w:rsidR="00BB10D0">
          <w:t>the User Application Date</w:t>
        </w:r>
      </w:ins>
      <w:ins w:id="126" w:author="Angela Quinn (NESO)" w:date="2024-11-01T14:57:00Z">
        <w:r w:rsidR="00A92F13">
          <w:t xml:space="preserve"> where the Offshore Transmission Owner has acceded to this Code</w:t>
        </w:r>
      </w:ins>
      <w:ins w:id="127" w:author="Angela Quinn (NESO)" w:date="2024-11-05T10:31:00Z">
        <w:r w:rsidR="00F6010B">
          <w:t xml:space="preserve"> pr</w:t>
        </w:r>
      </w:ins>
      <w:ins w:id="128" w:author="Angela Quinn (NESO)" w:date="2024-11-05T10:32:00Z">
        <w:r w:rsidR="00F6010B">
          <w:t>ior to or within the Gated Application Window</w:t>
        </w:r>
      </w:ins>
      <w:ins w:id="129" w:author="Angela Quinn (NESO)" w:date="2024-10-09T11:14:00Z">
        <w:r w:rsidR="00B07E1D" w:rsidRPr="00AF5520">
          <w:t>;</w:t>
        </w:r>
      </w:ins>
    </w:p>
    <w:p w14:paraId="22B596BB" w14:textId="1CB8BB68" w:rsidR="00212D06" w:rsidRPr="00AF5520" w:rsidRDefault="00212D06" w:rsidP="00B07E1D">
      <w:pPr>
        <w:pStyle w:val="Heading1"/>
        <w:numPr>
          <w:ilvl w:val="0"/>
          <w:numId w:val="0"/>
        </w:numPr>
        <w:tabs>
          <w:tab w:val="clear" w:pos="720"/>
        </w:tabs>
        <w:ind w:left="1440" w:hanging="720"/>
        <w:rPr>
          <w:ins w:id="130" w:author="Angela Quinn (NESO)" w:date="2024-10-09T11:14:00Z"/>
        </w:rPr>
      </w:pPr>
      <w:ins w:id="131" w:author="Dovydas Dyson (NESO)" w:date="2024-10-31T17:17:00Z">
        <w:r>
          <w:t>2.3A.5</w:t>
        </w:r>
      </w:ins>
      <w:ins w:id="132" w:author="Dovydas Dyson (NESO)" w:date="2024-10-31T17:18:00Z">
        <w:r w:rsidR="004142EA">
          <w:t xml:space="preserve"> </w:t>
        </w:r>
      </w:ins>
      <w:ins w:id="133" w:author="Dovydas Dyson (NESO)" w:date="2024-10-31T17:19:00Z">
        <w:r w:rsidR="004142EA">
          <w:t xml:space="preserve"> </w:t>
        </w:r>
        <w:r w:rsidR="004142EA" w:rsidRPr="004142EA">
          <w:t xml:space="preserve">pursuant </w:t>
        </w:r>
        <w:r w:rsidR="00C949D0">
          <w:t xml:space="preserve">to 2.2.4 </w:t>
        </w:r>
        <w:r w:rsidR="004142EA" w:rsidRPr="004142EA">
          <w:t xml:space="preserve">and in the case of </w:t>
        </w:r>
      </w:ins>
      <w:ins w:id="134" w:author="Angela Quinn (NESO)" w:date="2024-11-05T10:32:00Z">
        <w:r w:rsidR="00F6010B">
          <w:t>R</w:t>
        </w:r>
      </w:ins>
      <w:ins w:id="135" w:author="Dovydas Dyson (NESO)" w:date="2024-10-31T17:19:00Z">
        <w:r w:rsidR="004142EA" w:rsidRPr="004142EA">
          <w:t>eservation, as soon as reasonably practicable and in any event within ten Business Days of the User Application Date in relation to such Relevant Connection Site</w:t>
        </w:r>
      </w:ins>
      <w:ins w:id="136" w:author="Lizzie Timmins (NESO)" w:date="2024-12-03T10:48:00Z">
        <w:r w:rsidR="003F028F">
          <w:t>;</w:t>
        </w:r>
      </w:ins>
    </w:p>
    <w:p w14:paraId="7C6F50B9" w14:textId="627C989D" w:rsidR="00B07E1D" w:rsidRPr="00AF5520" w:rsidRDefault="00B07E1D" w:rsidP="00B07E1D">
      <w:pPr>
        <w:pStyle w:val="Heading1"/>
        <w:numPr>
          <w:ilvl w:val="0"/>
          <w:numId w:val="0"/>
        </w:numPr>
        <w:tabs>
          <w:tab w:val="clear" w:pos="720"/>
        </w:tabs>
        <w:ind w:left="1440" w:hanging="720"/>
        <w:rPr>
          <w:ins w:id="137" w:author="Angela Quinn (NESO)" w:date="2024-10-09T11:14:00Z"/>
        </w:rPr>
      </w:pPr>
      <w:ins w:id="138" w:author="Angela Quinn (NESO)" w:date="2024-10-09T11:14:00Z">
        <w:r w:rsidRPr="00AF5520">
          <w:t>2.3</w:t>
        </w:r>
      </w:ins>
      <w:ins w:id="139" w:author="Lizzie Timmins (NESO)" w:date="2024-10-29T11:57:00Z">
        <w:r w:rsidR="00474A29">
          <w:t>A</w:t>
        </w:r>
      </w:ins>
      <w:ins w:id="140" w:author="Angela Quinn (NESO)" w:date="2024-10-09T11:14:00Z">
        <w:r w:rsidRPr="00AF5520">
          <w:t>.</w:t>
        </w:r>
      </w:ins>
      <w:ins w:id="141" w:author="Dovydas Dyson (NESO)" w:date="2024-10-31T17:17:00Z">
        <w:r w:rsidR="00212D06">
          <w:t>6</w:t>
        </w:r>
      </w:ins>
      <w:ins w:id="142" w:author="Angela Quinn (NESO)" w:date="2024-10-09T11:14:00Z">
        <w:r w:rsidRPr="00AF5520">
          <w:tab/>
          <w:t xml:space="preserve">pursuant to sub-paragraph 2.2.3 where it relates to </w:t>
        </w:r>
        <w:r>
          <w:t>The Company</w:t>
        </w:r>
        <w:r w:rsidRPr="00AF5520">
          <w:t xml:space="preserve"> Modification </w:t>
        </w:r>
        <w:r w:rsidRPr="005F41D2">
          <w:t xml:space="preserve">Application as a consequence of the nomination of an Offshore Transmission Owner, as soon as reasonably practicable, and in any event within </w:t>
        </w:r>
      </w:ins>
      <w:ins w:id="143" w:author="Angela Quinn (NESO)" w:date="2024-10-09T15:00:00Z">
        <w:r w:rsidR="007915CB" w:rsidRPr="00171241">
          <w:t>five</w:t>
        </w:r>
      </w:ins>
      <w:ins w:id="144" w:author="Angela Quinn (NESO)" w:date="2024-10-09T11:14:00Z">
        <w:r w:rsidRPr="005F41D2">
          <w:t xml:space="preserve"> Business Days of such </w:t>
        </w:r>
      </w:ins>
      <w:ins w:id="145" w:author="Angela Quinn (NESO)" w:date="2024-11-05T10:34:00Z">
        <w:r w:rsidR="00F6010B">
          <w:t xml:space="preserve">application where the </w:t>
        </w:r>
      </w:ins>
      <w:ins w:id="146" w:author="Angela Quinn (NESO)" w:date="2024-10-09T11:14:00Z">
        <w:r w:rsidRPr="005F41D2">
          <w:t xml:space="preserve">Offshore Transmission Owner </w:t>
        </w:r>
      </w:ins>
      <w:ins w:id="147" w:author="Angela Quinn (NESO)" w:date="2024-11-05T10:34:00Z">
        <w:r w:rsidR="00F6010B">
          <w:t xml:space="preserve">has </w:t>
        </w:r>
      </w:ins>
      <w:ins w:id="148" w:author="Angela Quinn (NESO)" w:date="2024-10-09T11:14:00Z">
        <w:r w:rsidRPr="005F41D2">
          <w:t>acced</w:t>
        </w:r>
      </w:ins>
      <w:ins w:id="149" w:author="Angela Quinn (NESO)" w:date="2024-11-05T10:35:00Z">
        <w:r w:rsidR="00F6010B">
          <w:t>ed</w:t>
        </w:r>
      </w:ins>
      <w:ins w:id="150" w:author="Angela Quinn (NESO)" w:date="2024-10-09T11:14:00Z">
        <w:r w:rsidRPr="005F41D2">
          <w:t xml:space="preserve"> to this Code</w:t>
        </w:r>
      </w:ins>
      <w:ins w:id="151" w:author="Angela Quinn (NESO)" w:date="2024-10-09T15:01:00Z">
        <w:r w:rsidR="005F41D2">
          <w:t xml:space="preserve"> </w:t>
        </w:r>
      </w:ins>
      <w:ins w:id="152" w:author="Angela Quinn (NESO)" w:date="2024-11-05T10:35:00Z">
        <w:r w:rsidR="00F6010B">
          <w:t>prior to or within the Gated Application Window</w:t>
        </w:r>
      </w:ins>
      <w:ins w:id="153" w:author="Angela Quinn (NESO)" w:date="2024-10-09T11:14:00Z">
        <w:r w:rsidRPr="005F41D2">
          <w:t>; and</w:t>
        </w:r>
      </w:ins>
    </w:p>
    <w:p w14:paraId="762B54DB" w14:textId="54455D37" w:rsidR="00B07E1D" w:rsidRPr="00AF5520" w:rsidRDefault="00B07E1D" w:rsidP="00B07E1D">
      <w:pPr>
        <w:ind w:left="1440" w:hanging="720"/>
      </w:pPr>
      <w:ins w:id="154" w:author="Angela Quinn (NESO)" w:date="2024-10-09T11:14:00Z">
        <w:r w:rsidRPr="00AF5520">
          <w:t>2.3</w:t>
        </w:r>
      </w:ins>
      <w:ins w:id="155" w:author="Lizzie Timmins (NESO)" w:date="2024-10-29T11:57:00Z">
        <w:r w:rsidR="00474A29">
          <w:t>A</w:t>
        </w:r>
      </w:ins>
      <w:ins w:id="156" w:author="Angela Quinn (NESO)" w:date="2024-10-09T11:14:00Z">
        <w:r w:rsidRPr="00AF5520">
          <w:t>.</w:t>
        </w:r>
      </w:ins>
      <w:ins w:id="157" w:author="Dovydas Dyson (NESO)" w:date="2024-10-31T17:17:00Z">
        <w:r w:rsidR="00212D06">
          <w:t>7</w:t>
        </w:r>
      </w:ins>
      <w:ins w:id="158" w:author="Angela Quinn (NESO)" w:date="2024-10-09T11:14:00Z">
        <w:r w:rsidRPr="00AF5520">
          <w:tab/>
          <w:t xml:space="preserve">pursuant to sub-paragraph 2.2.5, at the same time as Construction Planning Assumptions are submitted to a Transmission Owner under paragraph 3.2 or, where applicable, at the same time as </w:t>
        </w:r>
        <w:r>
          <w:t>The Company</w:t>
        </w:r>
        <w:r w:rsidRPr="00AF5520">
          <w:t xml:space="preserve"> gives a Transmission Owner notice under paragraph 3.3.</w:t>
        </w:r>
      </w:ins>
    </w:p>
    <w:p w14:paraId="26A2BAF0" w14:textId="5EDA8E9A" w:rsidR="00930CAF" w:rsidRPr="00AF5520" w:rsidRDefault="00930CAF">
      <w:pPr>
        <w:pStyle w:val="Heading2"/>
        <w:numPr>
          <w:ilvl w:val="0"/>
          <w:numId w:val="0"/>
        </w:numPr>
        <w:tabs>
          <w:tab w:val="clear" w:pos="720"/>
          <w:tab w:val="left" w:pos="709"/>
        </w:tabs>
        <w:ind w:left="709" w:hanging="709"/>
      </w:pPr>
      <w:r w:rsidRPr="00AF5520">
        <w:t>2.4</w:t>
      </w:r>
      <w:r w:rsidRPr="00AF5520">
        <w:tab/>
        <w:t xml:space="preserve">For the purposes of this Section D, Part Two, </w:t>
      </w:r>
      <w:del w:id="159" w:author="Angela Quinn (NESO)" w:date="2024-10-09T11:15:00Z">
        <w:r w:rsidRPr="00AF5520" w:rsidDel="00267A9B">
          <w:delText xml:space="preserve">a </w:delText>
        </w:r>
      </w:del>
      <w:r w:rsidR="002B2E6D">
        <w:t>The Company</w:t>
      </w:r>
      <w:r w:rsidRPr="00AF5520">
        <w:t xml:space="preserve"> Construction Application shall be deemed to be effective if it is complete and clear in all material respects.</w:t>
      </w:r>
    </w:p>
    <w:p w14:paraId="4BEA6041" w14:textId="743DCDE9" w:rsidR="00930CAF" w:rsidRPr="00AF5520" w:rsidRDefault="50482A7A">
      <w:pPr>
        <w:pStyle w:val="Heading1"/>
        <w:numPr>
          <w:ilvl w:val="0"/>
          <w:numId w:val="0"/>
        </w:numPr>
        <w:tabs>
          <w:tab w:val="clear" w:pos="720"/>
        </w:tabs>
        <w:ind w:left="720" w:hanging="720"/>
      </w:pPr>
      <w:r>
        <w:t>2.5</w:t>
      </w:r>
      <w:r w:rsidR="00930CAF">
        <w:tab/>
      </w:r>
      <w:r>
        <w:t xml:space="preserve">If a Transmission Owner reasonably considers that </w:t>
      </w:r>
      <w:del w:id="160" w:author="Angela Quinn (NESO)" w:date="2024-10-09T11:15:00Z">
        <w:r w:rsidR="00930CAF" w:rsidDel="50482A7A">
          <w:delText xml:space="preserve">a </w:delText>
        </w:r>
      </w:del>
      <w:r w:rsidR="32871BD1">
        <w:t>The Company</w:t>
      </w:r>
      <w:r>
        <w:t xml:space="preserve"> Construction Application is not effective it shall, as soon as reasonably practicable and in any event within five Business Days of receipt of </w:t>
      </w:r>
      <w:r w:rsidR="32871BD1">
        <w:t>The Company</w:t>
      </w:r>
      <w:r>
        <w:t xml:space="preserve"> Construction Application, notify </w:t>
      </w:r>
      <w:r w:rsidR="32871BD1">
        <w:t>The Company</w:t>
      </w:r>
      <w:r>
        <w:t xml:space="preserve"> of:</w:t>
      </w:r>
    </w:p>
    <w:p w14:paraId="797B79FF" w14:textId="56F94987"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11042A6B" w14:textId="2B543E91" w:rsidR="00930CAF" w:rsidRPr="00AF5520" w:rsidRDefault="50482A7A">
      <w:pPr>
        <w:ind w:left="1440" w:hanging="720"/>
      </w:pPr>
      <w:r>
        <w:t>2.5.2</w:t>
      </w:r>
      <w:r w:rsidR="00930CAF">
        <w:tab/>
      </w:r>
      <w:r>
        <w:t xml:space="preserve">the amendments (including clarifications, additional information, data or other material) it considers are required to make </w:t>
      </w:r>
      <w:r w:rsidR="32871BD1">
        <w:t>The Company</w:t>
      </w:r>
      <w:r>
        <w:t xml:space="preserve"> Construction Application effective,   </w:t>
      </w:r>
    </w:p>
    <w:p w14:paraId="67DC0B3B" w14:textId="70A033E3" w:rsidR="00930CAF" w:rsidRPr="00AF5520" w:rsidRDefault="00930CAF">
      <w:pPr>
        <w:pStyle w:val="Heading2"/>
        <w:numPr>
          <w:ilvl w:val="0"/>
          <w:numId w:val="0"/>
        </w:numPr>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w:t>
      </w:r>
      <w:del w:id="161" w:author="Angela Quinn (NESO)" w:date="2024-10-09T11:16:00Z">
        <w:r w:rsidRPr="00AF5520" w:rsidDel="00D96D6B">
          <w:delText xml:space="preserve">a </w:delText>
        </w:r>
      </w:del>
      <w:r w:rsidR="002B2E6D">
        <w:t>The Company</w:t>
      </w:r>
      <w:r w:rsidRPr="00AF5520">
        <w:t xml:space="preserve"> Construction Application may be referred as a Dispute to the Authority in accordance with Section H, paragraph 4.1.</w:t>
      </w:r>
    </w:p>
    <w:p w14:paraId="7FA7D7C2" w14:textId="09194A8D" w:rsidR="00930CAF" w:rsidRPr="00AF5520" w:rsidRDefault="00930CAF">
      <w:pPr>
        <w:pStyle w:val="Heading1"/>
        <w:numPr>
          <w:ilvl w:val="0"/>
          <w:numId w:val="0"/>
        </w:numPr>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w:t>
      </w:r>
      <w:r w:rsidR="00B9231D" w:rsidRPr="00AF5520">
        <w:lastRenderedPageBreak/>
        <w:t xml:space="preserve">Build) </w:t>
      </w:r>
      <w:r w:rsidRPr="00AF5520">
        <w:t xml:space="preserve">shall charge </w:t>
      </w:r>
      <w:r w:rsidR="002B2E6D">
        <w:t>The Company</w:t>
      </w:r>
      <w:r w:rsidRPr="00AF5520">
        <w:t xml:space="preserve"> and </w:t>
      </w:r>
      <w:r w:rsidR="002B2E6D">
        <w:t>The Company</w:t>
      </w:r>
      <w:r w:rsidRPr="00AF5520">
        <w:t xml:space="preserve"> shall pay Engineering Charges in relation to </w:t>
      </w:r>
      <w:del w:id="162" w:author="Angela Quinn (NESO)" w:date="2024-10-09T18:45:00Z">
        <w:r w:rsidRPr="00AF5520" w:rsidDel="00171241">
          <w:delText xml:space="preserve">a </w:delText>
        </w:r>
      </w:del>
      <w:r w:rsidR="002B2E6D">
        <w:t>The Company</w:t>
      </w:r>
      <w:r w:rsidRPr="00AF5520">
        <w:t xml:space="preserve"> Construction Application in accordance with Schedule Ten.</w:t>
      </w:r>
    </w:p>
    <w:p w14:paraId="650D1AF2" w14:textId="71BA9EF9" w:rsidR="00930CAF" w:rsidRPr="00AF5520" w:rsidRDefault="00930CAF">
      <w:pPr>
        <w:pStyle w:val="Heading1"/>
        <w:numPr>
          <w:ilvl w:val="0"/>
          <w:numId w:val="0"/>
        </w:numPr>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42CF9E4A" w14:textId="685F6461" w:rsidR="00930CAF" w:rsidRPr="00AF5520" w:rsidRDefault="00930CAF">
      <w:pPr>
        <w:pStyle w:val="Heading1"/>
        <w:numPr>
          <w:ilvl w:val="0"/>
          <w:numId w:val="0"/>
        </w:numPr>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31F857B2" w14:textId="5F851F13" w:rsidR="00930CAF" w:rsidRDefault="00930CAF">
      <w:pPr>
        <w:pStyle w:val="Heading1"/>
        <w:numPr>
          <w:ilvl w:val="0"/>
          <w:numId w:val="0"/>
        </w:numPr>
        <w:tabs>
          <w:tab w:val="clear" w:pos="720"/>
        </w:tabs>
        <w:ind w:left="1440" w:hanging="720"/>
        <w:rPr>
          <w:ins w:id="163" w:author="Angela Quinn (NESO)" w:date="2024-10-09T15:02:00Z"/>
        </w:rPr>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del w:id="164" w:author="Angela Quinn (NESO)" w:date="2024-10-09T15:02:00Z">
        <w:r w:rsidRPr="00AF5520" w:rsidDel="00CB4337">
          <w:delText>.</w:delText>
        </w:r>
      </w:del>
      <w:ins w:id="165" w:author="Angela Quinn (NESO)" w:date="2024-10-09T15:02:00Z">
        <w:r w:rsidR="00CB4337">
          <w:t>; or</w:t>
        </w:r>
      </w:ins>
    </w:p>
    <w:p w14:paraId="1DA758B2" w14:textId="237C4AEB" w:rsidR="0016613F" w:rsidRPr="009E6E4B" w:rsidRDefault="5EB63C07" w:rsidP="009E6E4B">
      <w:pPr>
        <w:tabs>
          <w:tab w:val="num" w:pos="1418"/>
        </w:tabs>
        <w:spacing w:after="0"/>
        <w:ind w:left="1418" w:hanging="709"/>
        <w:rPr>
          <w:rFonts w:cs="Arial"/>
          <w:color w:val="000000"/>
        </w:rPr>
      </w:pPr>
      <w:ins w:id="166" w:author="Angela Quinn (NESO)" w:date="2024-10-09T15:03:00Z">
        <w:r>
          <w:t>2.7.3</w:t>
        </w:r>
        <w:r w:rsidR="0016613F">
          <w:tab/>
        </w:r>
      </w:ins>
      <w:ins w:id="167" w:author="Angela Quinn (NESO)" w:date="2024-10-09T15:05:00Z">
        <w:r w:rsidR="1F8682AA">
          <w:t xml:space="preserve">the corresponding Gate 2 Application </w:t>
        </w:r>
      </w:ins>
      <w:ins w:id="168" w:author="Angela Quinn (NESO)" w:date="2024-10-09T15:13:00Z">
        <w:r w:rsidR="0118017F">
          <w:t xml:space="preserve">to the Company Construction Application </w:t>
        </w:r>
      </w:ins>
      <w:ins w:id="169" w:author="Angela Quinn (NESO)" w:date="2024-10-09T15:05:00Z">
        <w:r w:rsidR="21C8713A">
          <w:t>not meeting t</w:t>
        </w:r>
      </w:ins>
      <w:ins w:id="170" w:author="Angela Quinn (NESO)" w:date="2024-10-09T15:06:00Z">
        <w:r w:rsidR="21C8713A">
          <w:t>he Gate 2 Criteria</w:t>
        </w:r>
      </w:ins>
      <w:ins w:id="171" w:author="Angela Quinn (NESO)" w:date="2024-10-09T17:50:00Z">
        <w:r w:rsidR="6E18F53D">
          <w:t xml:space="preserve">, </w:t>
        </w:r>
        <w:r w:rsidR="6E18F53D" w:rsidRPr="084E2F52">
          <w:rPr>
            <w:rFonts w:cs="Arial"/>
            <w:color w:val="000000" w:themeColor="text1"/>
          </w:rPr>
          <w:t>in which case such notice shall also constitute notice of a withdrawal by The Company of any relevant The Company Construction Application.</w:t>
        </w:r>
      </w:ins>
      <w:r w:rsidR="009E6E4B">
        <w:rPr>
          <w:rFonts w:cs="Arial"/>
          <w:color w:val="000000" w:themeColor="text1"/>
        </w:rPr>
        <w:br/>
      </w:r>
    </w:p>
    <w:p w14:paraId="1F492733" w14:textId="0D4D800C" w:rsidR="00930CAF" w:rsidRPr="00AF5520" w:rsidRDefault="00930CAF">
      <w:pPr>
        <w:pStyle w:val="Heading1"/>
        <w:numPr>
          <w:ilvl w:val="0"/>
          <w:numId w:val="0"/>
        </w:numPr>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547199B5" w14:textId="71360A2C" w:rsidR="008F6DC4" w:rsidRPr="00AF5520" w:rsidRDefault="00930CAF" w:rsidP="008F6DC4">
      <w:pPr>
        <w:ind w:left="720" w:hanging="720"/>
      </w:pPr>
      <w:r w:rsidRPr="00AF5520">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252287DA" w14:textId="41313491" w:rsidR="008F6DC4" w:rsidRPr="00AF5520" w:rsidRDefault="008F6DC4" w:rsidP="008F6DC4">
      <w:pPr>
        <w:tabs>
          <w:tab w:val="left" w:pos="720"/>
        </w:tabs>
        <w:ind w:left="720" w:hanging="720"/>
      </w:pPr>
      <w:r w:rsidRPr="00AF5520">
        <w:t>3.2</w:t>
      </w:r>
      <w:r w:rsidRPr="00AF5520">
        <w:tab/>
        <w:t xml:space="preserve">If </w:t>
      </w:r>
      <w:r w:rsidR="002B2E6D">
        <w:t>The Company</w:t>
      </w:r>
      <w:r w:rsidRPr="00AF5520">
        <w:t xml:space="preserve"> generates an updated set of Construction Planning Assumptions pursuant to paragraph 3.1, it shall:</w:t>
      </w:r>
    </w:p>
    <w:p w14:paraId="38C27A88" w14:textId="17BA7ED0" w:rsidR="00930CAF" w:rsidRPr="00AF5520" w:rsidRDefault="00930CAF" w:rsidP="00E42065">
      <w:pPr>
        <w:pStyle w:val="Heading1"/>
        <w:numPr>
          <w:ilvl w:val="0"/>
          <w:numId w:val="0"/>
        </w:numPr>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17E38010" w14:textId="77777777" w:rsidR="00930CAF" w:rsidRPr="00AF5520" w:rsidRDefault="00930CAF">
      <w:pPr>
        <w:pStyle w:val="Heading1"/>
        <w:numPr>
          <w:ilvl w:val="0"/>
          <w:numId w:val="0"/>
        </w:numPr>
        <w:tabs>
          <w:tab w:val="clear" w:pos="720"/>
        </w:tabs>
        <w:ind w:left="1440" w:hanging="720"/>
      </w:pPr>
      <w:r w:rsidRPr="00AF5520">
        <w:t>3.2.2</w:t>
      </w:r>
      <w:r w:rsidRPr="00AF5520">
        <w:tab/>
        <w:t>at the same time as Construction Planning Assumptions are provided to any Transmission Owner(s) pursuant to sub-paragraph 3.2.1, either:</w:t>
      </w:r>
    </w:p>
    <w:p w14:paraId="0DB49253" w14:textId="4FCD5F54" w:rsidR="00930CAF" w:rsidRPr="00AF5520" w:rsidRDefault="00930CAF">
      <w:pPr>
        <w:pStyle w:val="Heading1"/>
        <w:numPr>
          <w:ilvl w:val="0"/>
          <w:numId w:val="0"/>
        </w:numPr>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635E2995" w14:textId="14CF0737" w:rsidR="00930CAF" w:rsidRPr="00AF5520" w:rsidRDefault="00930CAF">
      <w:pPr>
        <w:pStyle w:val="Heading1"/>
        <w:numPr>
          <w:ilvl w:val="0"/>
          <w:numId w:val="0"/>
        </w:numPr>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2E6E1225" w14:textId="76C48BF6"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 </w:t>
      </w:r>
      <w:del w:id="172" w:author="Angela Quinn (NESO)" w:date="2024-10-09T11:41:00Z">
        <w:r w:rsidRPr="00AF5520" w:rsidDel="00E211E2">
          <w:delText xml:space="preserve">an </w:delText>
        </w:r>
      </w:del>
      <w:r w:rsidR="002B2E6D">
        <w:t>The Company</w:t>
      </w:r>
      <w:r w:rsidRPr="00AF5520">
        <w:t xml:space="preserve"> Construction Application as soon as reasonably practicable and, in any event</w:t>
      </w:r>
      <w:r w:rsidR="00E50A94" w:rsidRPr="00AF5520">
        <w:t>:</w:t>
      </w:r>
    </w:p>
    <w:p w14:paraId="4FBAE730"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5043FCCB" w14:textId="77777777" w:rsidR="00CC792E" w:rsidRPr="00AF5520" w:rsidRDefault="00CC792E" w:rsidP="00CC792E">
      <w:pPr>
        <w:tabs>
          <w:tab w:val="left" w:pos="720"/>
        </w:tabs>
        <w:ind w:left="1440" w:hanging="720"/>
      </w:pPr>
      <w:r w:rsidRPr="00AF5520">
        <w:lastRenderedPageBreak/>
        <w:t>3.3.2</w:t>
      </w:r>
      <w:r w:rsidRPr="00AF5520">
        <w:tab/>
      </w:r>
      <w:r w:rsidR="00790728" w:rsidRPr="00AF5520">
        <w:t xml:space="preserve">in all other cases </w:t>
      </w:r>
      <w:r w:rsidR="00E50A94" w:rsidRPr="00AF5520">
        <w:t>within two Business Days of the User Application Date,</w:t>
      </w:r>
    </w:p>
    <w:p w14:paraId="5B45E836" w14:textId="2E571A1D" w:rsidR="008F6DC4" w:rsidRDefault="008F6DC4" w:rsidP="00CC792E">
      <w:pPr>
        <w:tabs>
          <w:tab w:val="left" w:pos="720"/>
        </w:tabs>
        <w:ind w:left="720" w:hanging="11"/>
        <w:rPr>
          <w:ins w:id="173" w:author="Angela Quinn (NESO)" w:date="2024-10-09T15:08:00Z"/>
        </w:rPr>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63CB5077" w14:textId="16392AAB" w:rsidR="001028A8" w:rsidRPr="00AF5520" w:rsidRDefault="001028A8" w:rsidP="00CC792E">
      <w:pPr>
        <w:tabs>
          <w:tab w:val="left" w:pos="720"/>
        </w:tabs>
        <w:ind w:left="720" w:hanging="11"/>
      </w:pPr>
    </w:p>
    <w:p w14:paraId="23EA521C" w14:textId="465FB0CA" w:rsidR="00930CAF" w:rsidRPr="00AF5520" w:rsidRDefault="50482A7A">
      <w:pPr>
        <w:pStyle w:val="Heading1"/>
        <w:numPr>
          <w:ilvl w:val="0"/>
          <w:numId w:val="0"/>
        </w:numPr>
        <w:tabs>
          <w:tab w:val="clear" w:pos="720"/>
        </w:tabs>
        <w:ind w:left="720" w:hanging="720"/>
      </w:pPr>
      <w:r>
        <w:t>3.4</w:t>
      </w:r>
      <w:r w:rsidR="00930CAF">
        <w:tab/>
      </w:r>
      <w:r w:rsidR="32871BD1">
        <w:t>The Company</w:t>
      </w:r>
      <w:r>
        <w:t xml:space="preserve"> may, </w:t>
      </w:r>
      <w:r w:rsidR="44DF43D6">
        <w:t>at</w:t>
      </w:r>
      <w:r>
        <w:t xml:space="preserve"> its discretion</w:t>
      </w:r>
      <w:ins w:id="174" w:author="Angela Quinn (NESO)" w:date="2024-11-01T15:06:00Z">
        <w:r w:rsidR="00B16E41">
          <w:t xml:space="preserve"> (or </w:t>
        </w:r>
      </w:ins>
      <w:ins w:id="175" w:author="Angela Quinn (NESO)" w:date="2024-11-01T15:07:00Z">
        <w:r w:rsidR="00B16E41">
          <w:t>where The Company</w:t>
        </w:r>
        <w:r w:rsidR="00B16E41" w:rsidRPr="00AF5520">
          <w:t xml:space="preserve"> Construction Application</w:t>
        </w:r>
        <w:r w:rsidR="00B16E41">
          <w:t xml:space="preserve"> corresponds to a  </w:t>
        </w:r>
        <w:r w:rsidR="00B16E41" w:rsidRPr="001428CD">
          <w:t>Gate</w:t>
        </w:r>
        <w:r w:rsidR="00B16E41">
          <w:t xml:space="preserve"> 2</w:t>
        </w:r>
        <w:r w:rsidR="00B16E41" w:rsidRPr="001428CD">
          <w:t xml:space="preserve"> Application</w:t>
        </w:r>
        <w:r w:rsidR="00B16E41">
          <w:t xml:space="preserve"> under the </w:t>
        </w:r>
        <w:r w:rsidR="00B16E41" w:rsidRPr="001428CD">
          <w:t xml:space="preserve">Gated </w:t>
        </w:r>
        <w:r w:rsidR="00B16E41">
          <w:t>A</w:t>
        </w:r>
        <w:r w:rsidR="00B16E41" w:rsidRPr="001428CD">
          <w:t>pplication and Offer Process</w:t>
        </w:r>
        <w:r w:rsidR="00B16E41">
          <w:t xml:space="preserve"> </w:t>
        </w:r>
      </w:ins>
      <w:ins w:id="176" w:author="Angela Quinn (NESO)" w:date="2024-11-01T15:06:00Z">
        <w:r w:rsidR="00B16E41">
          <w:t xml:space="preserve">only </w:t>
        </w:r>
      </w:ins>
      <w:ins w:id="177" w:author="Angela Quinn (NESO)" w:date="2024-11-01T15:00:00Z">
        <w:r w:rsidR="00A92F13">
          <w:t>in agreement with a Transmisi</w:t>
        </w:r>
      </w:ins>
      <w:ins w:id="178" w:author="Angela Quinn (NESO)" w:date="2024-11-01T15:01:00Z">
        <w:r w:rsidR="00A92F13">
          <w:t>on Owner</w:t>
        </w:r>
      </w:ins>
      <w:ins w:id="179" w:author="Angela Quinn (NESO)" w:date="2024-11-01T15:07:00Z">
        <w:r w:rsidR="00B16E41">
          <w:t>)</w:t>
        </w:r>
      </w:ins>
      <w:r>
        <w:t>, change a set of Construction Planning Assumptions (including any deemed Construction Planning Assumptions under paragraph 3.3) by giving notice to the relevant Transmission Owner(s), at any time up to the later of the time at which the TO Construction Offer to which such Construction Planning Assumptions apply:</w:t>
      </w:r>
    </w:p>
    <w:p w14:paraId="6F5CC4A0" w14:textId="10623655" w:rsidR="00930CAF" w:rsidRPr="00AF5520" w:rsidRDefault="00930CAF">
      <w:pPr>
        <w:pStyle w:val="Heading1"/>
        <w:numPr>
          <w:ilvl w:val="0"/>
          <w:numId w:val="0"/>
        </w:numPr>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54F020C4" w14:textId="77777777" w:rsidR="00930CAF" w:rsidRPr="00AF5520" w:rsidRDefault="00930CAF">
      <w:pPr>
        <w:pStyle w:val="Heading1"/>
        <w:numPr>
          <w:ilvl w:val="0"/>
          <w:numId w:val="0"/>
        </w:numPr>
        <w:tabs>
          <w:tab w:val="clear" w:pos="720"/>
        </w:tabs>
        <w:ind w:left="1590" w:hanging="870"/>
      </w:pPr>
      <w:r w:rsidRPr="00AF5520">
        <w:t>3.4.2</w:t>
      </w:r>
      <w:r w:rsidRPr="00AF5520">
        <w:tab/>
        <w:t>no longer remains open for acceptance pursuant to paragraph 5.1.</w:t>
      </w:r>
    </w:p>
    <w:p w14:paraId="1B25D5BF" w14:textId="22CB0EF5"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14:paraId="1585D25C" w14:textId="630989B2" w:rsidR="00930CAF" w:rsidRPr="00AF5520" w:rsidRDefault="00930CAF">
      <w:pPr>
        <w:ind w:left="720" w:hanging="720"/>
      </w:pPr>
      <w:r w:rsidRPr="00AF5520">
        <w:t>3.6</w:t>
      </w:r>
      <w:r w:rsidRPr="00AF5520">
        <w:tab/>
        <w:t xml:space="preserve">If </w:t>
      </w:r>
      <w:r w:rsidR="002B2E6D">
        <w:t>The Company</w:t>
      </w:r>
      <w:r w:rsidRPr="00AF5520">
        <w:t xml:space="preserve"> receives a request for a change to Construction Planning Assumptions pursuant to paragraph 3.5 it shall, as soon as reasonably practicable:</w:t>
      </w:r>
    </w:p>
    <w:p w14:paraId="49E3E252" w14:textId="7FF45072"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466E47E5" w14:textId="77777777" w:rsidR="00930CAF" w:rsidRPr="00AF5520" w:rsidRDefault="00930CAF">
      <w:pPr>
        <w:ind w:left="1440" w:hanging="720"/>
      </w:pPr>
      <w:r w:rsidRPr="00AF5520">
        <w:t>3.6.2</w:t>
      </w:r>
      <w:r w:rsidRPr="00AF5520">
        <w:tab/>
        <w:t>where relevant, change and re-issue such Construction Planning Assumptions accordingly.</w:t>
      </w:r>
    </w:p>
    <w:p w14:paraId="0FC8E972"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29B0784E" w14:textId="5ABF1D00"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72042385" w14:textId="70C85EF1"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taking into account the nature, complexity and urgency of the request.</w:t>
      </w:r>
    </w:p>
    <w:p w14:paraId="23D3A7B2" w14:textId="5F3E6084"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w:t>
      </w:r>
      <w:r w:rsidRPr="00AF5520">
        <w:lastRenderedPageBreak/>
        <w:t xml:space="preserve">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09D50D3E" w14:textId="77777777" w:rsidR="00930CAF" w:rsidRPr="00AF5520" w:rsidRDefault="00930CAF">
      <w:pPr>
        <w:pStyle w:val="Heading1"/>
        <w:numPr>
          <w:ilvl w:val="0"/>
          <w:numId w:val="0"/>
        </w:numPr>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4D69B221" w14:textId="770996FE" w:rsidR="00930CAF" w:rsidRPr="00AF5520" w:rsidRDefault="00930CAF">
      <w:pPr>
        <w:pStyle w:val="Heading1"/>
        <w:numPr>
          <w:ilvl w:val="0"/>
          <w:numId w:val="0"/>
        </w:numPr>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6AE37513" w14:textId="77777777" w:rsidR="00B9231D" w:rsidRPr="00AF5520" w:rsidRDefault="00B9231D" w:rsidP="00B9231D">
      <w:pPr>
        <w:pStyle w:val="Heading1"/>
        <w:numPr>
          <w:ilvl w:val="0"/>
          <w:numId w:val="0"/>
        </w:numPr>
        <w:ind w:left="720" w:hanging="720"/>
      </w:pPr>
      <w:r w:rsidRPr="00AF5520">
        <w:t>3.11</w:t>
      </w:r>
      <w:r w:rsidRPr="00AF5520">
        <w:tab/>
        <w:t xml:space="preserve">For the avoidance of doubt, where a User is undertaking OTSDUW, the extent of the Construction Planning Assumptions will depend upon the extent of the OTSDUW (and there will be no Construction Planning Assumptions provided to the nominated Offshore Transmission Owner whose Transmission System is to be delivered through OTSDUW Build). </w:t>
      </w:r>
    </w:p>
    <w:p w14:paraId="330F58FB" w14:textId="77777777" w:rsidR="00930CAF" w:rsidRPr="00AF5520" w:rsidRDefault="00930CAF">
      <w:pPr>
        <w:pStyle w:val="Heading1"/>
        <w:numPr>
          <w:ilvl w:val="0"/>
          <w:numId w:val="0"/>
        </w:numPr>
        <w:tabs>
          <w:tab w:val="clear" w:pos="720"/>
        </w:tabs>
        <w:rPr>
          <w:b/>
        </w:rPr>
      </w:pPr>
      <w:r w:rsidRPr="00AF5520">
        <w:rPr>
          <w:b/>
        </w:rPr>
        <w:t>4.</w:t>
      </w:r>
      <w:r w:rsidRPr="00AF5520">
        <w:rPr>
          <w:b/>
        </w:rPr>
        <w:tab/>
        <w:t>TO CONSTRUCTION OFFERS</w:t>
      </w:r>
    </w:p>
    <w:p w14:paraId="6ED5716B" w14:textId="3A73E5D2" w:rsidR="00CE12E1" w:rsidRPr="00AF5520" w:rsidRDefault="00930CAF">
      <w:pPr>
        <w:pStyle w:val="Heading2"/>
        <w:numPr>
          <w:ilvl w:val="0"/>
          <w:numId w:val="0"/>
        </w:numPr>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0D6D06B7" w14:textId="77777777" w:rsidR="00CE12E1" w:rsidRPr="00AF5520" w:rsidRDefault="00CE12E1" w:rsidP="00CE12E1">
      <w:pPr>
        <w:pStyle w:val="Heading2"/>
        <w:numPr>
          <w:ilvl w:val="0"/>
          <w:numId w:val="0"/>
        </w:numPr>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2AA7633D" w14:textId="77777777" w:rsidR="00CE12E1" w:rsidRPr="00AF5520" w:rsidRDefault="00CE12E1" w:rsidP="00CE12E1">
      <w:pPr>
        <w:pStyle w:val="Heading2"/>
        <w:numPr>
          <w:ilvl w:val="0"/>
          <w:numId w:val="0"/>
        </w:numPr>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7296DCF2" w14:textId="0D831C1D" w:rsidR="007A3214" w:rsidRPr="00AF5520" w:rsidRDefault="01FA3682" w:rsidP="00CE12E1">
      <w:pPr>
        <w:pStyle w:val="Heading2"/>
        <w:numPr>
          <w:ilvl w:val="0"/>
          <w:numId w:val="0"/>
        </w:numPr>
        <w:tabs>
          <w:tab w:val="clear" w:pos="720"/>
        </w:tabs>
        <w:ind w:left="1440" w:hanging="720"/>
      </w:pPr>
      <w:r>
        <w:t>4.1.3</w:t>
      </w:r>
      <w:r w:rsidR="007A3214">
        <w:tab/>
      </w:r>
      <w:r w:rsidR="16AF2627">
        <w:t xml:space="preserve">to incur </w:t>
      </w:r>
      <w:r>
        <w:t>costs equal to or in excess of 20 per cent of the original investment cost incurred by the</w:t>
      </w:r>
      <w:r w:rsidR="1FFFB137">
        <w:t xml:space="preserve"> </w:t>
      </w:r>
      <w:r>
        <w:t>offshore transmission owner</w:t>
      </w:r>
      <w:r w:rsidR="1FFFB137">
        <w:t xml:space="preserve"> </w:t>
      </w:r>
      <w:ins w:id="180" w:author="Angela Quinn (NESO)" w:date="2024-10-28T08:16:00Z">
        <w:r w:rsidR="00B02DAF">
          <w:t>i</w:t>
        </w:r>
      </w:ins>
      <w:r>
        <w:t>n respect of the Offshore Transmission System, such amount to be cumulative over the lifetime of the transmission system.</w:t>
      </w:r>
    </w:p>
    <w:p w14:paraId="20A71C30" w14:textId="77777777" w:rsidR="00930CAF" w:rsidRPr="00AF5520" w:rsidRDefault="00CE12E1">
      <w:pPr>
        <w:pStyle w:val="Heading2"/>
        <w:numPr>
          <w:ilvl w:val="0"/>
          <w:numId w:val="0"/>
        </w:numPr>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45F1230C" w14:textId="5BCC78AA"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4EDA5362" w14:textId="77777777" w:rsidR="00930CAF" w:rsidRPr="00AF5520" w:rsidRDefault="00930CAF">
      <w:pPr>
        <w:pStyle w:val="Heading2"/>
        <w:numPr>
          <w:ilvl w:val="0"/>
          <w:numId w:val="0"/>
        </w:numPr>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28BDB025" w14:textId="4E3DE826" w:rsidR="00930CAF" w:rsidRPr="00AF5520" w:rsidRDefault="00930CAF">
      <w:pPr>
        <w:pStyle w:val="Heading2"/>
        <w:numPr>
          <w:ilvl w:val="0"/>
          <w:numId w:val="0"/>
        </w:numPr>
        <w:tabs>
          <w:tab w:val="clear" w:pos="720"/>
        </w:tabs>
        <w:ind w:left="720" w:hanging="720"/>
      </w:pPr>
      <w:r w:rsidRPr="00AF5520">
        <w:lastRenderedPageBreak/>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01B313E" w14:textId="37FFE434"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7E3CDB08" w14:textId="6EE27608" w:rsidR="00930CAF" w:rsidRPr="00AF5520" w:rsidRDefault="00930CAF">
      <w:pPr>
        <w:pStyle w:val="Heading2"/>
        <w:numPr>
          <w:ilvl w:val="0"/>
          <w:numId w:val="0"/>
        </w:numPr>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7FABB4FE" w14:textId="516582C9" w:rsidR="00B9231D" w:rsidRPr="00AF5520" w:rsidRDefault="00B9231D" w:rsidP="00B9231D">
      <w:pPr>
        <w:pStyle w:val="Heading2"/>
        <w:numPr>
          <w:ilvl w:val="0"/>
          <w:numId w:val="0"/>
        </w:numPr>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Project, and shall instead submit a OTSDUW Completion Report to </w:t>
      </w:r>
      <w:r w:rsidR="002B2E6D">
        <w:t>The Company</w:t>
      </w:r>
      <w:r w:rsidRPr="00AF5520">
        <w:t xml:space="preserve"> in relation to such Construction Project (or, in the case of Phased OTSDUW Build, each phase of the Construction Project).</w:t>
      </w:r>
    </w:p>
    <w:p w14:paraId="794B7479" w14:textId="3E5727B2" w:rsidR="00930CAF" w:rsidRPr="00AF5520" w:rsidRDefault="00930CAF" w:rsidP="00A769E4">
      <w:pPr>
        <w:pStyle w:val="Heading2"/>
        <w:numPr>
          <w:ilvl w:val="0"/>
          <w:numId w:val="0"/>
        </w:numPr>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5EC03E11" w14:textId="77777777" w:rsidR="00930CAF" w:rsidRPr="00AF5520" w:rsidRDefault="00930CAF" w:rsidP="00A769E4">
      <w:pPr>
        <w:pStyle w:val="Heading2"/>
        <w:numPr>
          <w:ilvl w:val="0"/>
          <w:numId w:val="0"/>
        </w:numPr>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1019F29D" w14:textId="77777777" w:rsidR="00930CAF" w:rsidRPr="00AF5520" w:rsidRDefault="00930CAF" w:rsidP="00A769E4">
      <w:pPr>
        <w:pStyle w:val="Heading2"/>
        <w:numPr>
          <w:ilvl w:val="0"/>
          <w:numId w:val="0"/>
        </w:numPr>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4E7D1BBE" w14:textId="124CF979" w:rsidR="00930CAF" w:rsidRPr="00AF5520" w:rsidRDefault="50482A7A">
      <w:pPr>
        <w:pStyle w:val="Heading1"/>
        <w:numPr>
          <w:ilvl w:val="0"/>
          <w:numId w:val="0"/>
        </w:numPr>
        <w:tabs>
          <w:tab w:val="clear" w:pos="720"/>
        </w:tabs>
        <w:ind w:left="720" w:hanging="720"/>
      </w:pPr>
      <w:r>
        <w:t>4.</w:t>
      </w:r>
      <w:r w:rsidR="248253A3">
        <w:t>5</w:t>
      </w:r>
      <w:r w:rsidR="00930CAF">
        <w:tab/>
      </w:r>
      <w:r>
        <w:t xml:space="preserve">A Transmission Owner shall prepare each TO Construction Offer </w:t>
      </w:r>
      <w:ins w:id="181" w:author="Angela Quinn (NESO)" w:date="2024-10-09T11:19:00Z">
        <w:r w:rsidR="2A8F8996">
          <w:t xml:space="preserve">(where </w:t>
        </w:r>
      </w:ins>
      <w:ins w:id="182" w:author="Angela Quinn (NESO)" w:date="2024-10-09T11:57:00Z">
        <w:r w:rsidR="4EEE2FF1">
          <w:t xml:space="preserve">The Company Construction Application </w:t>
        </w:r>
        <w:r w:rsidR="5A7A53B3">
          <w:t>corresponds</w:t>
        </w:r>
        <w:r w:rsidR="4EEE2FF1">
          <w:t xml:space="preserve"> to a Gate 2 Application under the Gated </w:t>
        </w:r>
      </w:ins>
      <w:del w:id="183" w:author="Alice Taylor (NESO)" w:date="2024-12-12T13:56:00Z">
        <w:r w:rsidR="00E81A93" w:rsidDel="00E81A93">
          <w:delText>a</w:delText>
        </w:r>
      </w:del>
      <w:ins w:id="184" w:author="Lizzie Timmins (NESO)" w:date="2024-12-03T10:47:00Z">
        <w:r w:rsidR="003F028F">
          <w:t>A</w:t>
        </w:r>
      </w:ins>
      <w:ins w:id="185" w:author="Angela Quinn (NESO)" w:date="2024-10-09T11:57:00Z">
        <w:r w:rsidR="4EEE2FF1">
          <w:t>pplication and Offer Process or is for Reservation</w:t>
        </w:r>
      </w:ins>
      <w:ins w:id="186" w:author="Angela Quinn (NESO)" w:date="2024-10-09T11:19:00Z">
        <w:r w:rsidR="2A8F8996">
          <w:t xml:space="preserve">) </w:t>
        </w:r>
      </w:ins>
      <w:ins w:id="187" w:author="Angela Quinn (NESO)" w:date="2024-10-09T11:18:00Z">
        <w:r w:rsidR="112582A2">
          <w:t xml:space="preserve">in </w:t>
        </w:r>
      </w:ins>
      <w:ins w:id="188" w:author="Angela Quinn (NESO)" w:date="2024-10-09T11:19:00Z">
        <w:r w:rsidR="2A8F8996">
          <w:t xml:space="preserve">accordance </w:t>
        </w:r>
      </w:ins>
      <w:ins w:id="189" w:author="Angela Quinn (NESO)" w:date="2024-10-09T11:18:00Z">
        <w:r w:rsidR="112582A2">
          <w:t>with the Connection</w:t>
        </w:r>
      </w:ins>
      <w:ins w:id="190" w:author="Angela Quinn (NESO)" w:date="2024-11-01T15:02:00Z">
        <w:r w:rsidR="004647E5">
          <w:t>s</w:t>
        </w:r>
      </w:ins>
      <w:ins w:id="191" w:author="Angela Quinn (NESO)" w:date="2024-10-09T11:19:00Z">
        <w:r w:rsidR="2A8F8996">
          <w:t xml:space="preserve"> Network Design Methodology and</w:t>
        </w:r>
        <w:r w:rsidR="7E574951">
          <w:t xml:space="preserve"> </w:t>
        </w:r>
      </w:ins>
      <w:ins w:id="192" w:author="Angela Quinn (NESO)" w:date="2024-10-09T11:20:00Z">
        <w:r w:rsidR="7E574951">
          <w:t>in all cases</w:t>
        </w:r>
      </w:ins>
      <w:ins w:id="193" w:author="Angela Quinn (NESO)" w:date="2024-10-09T11:18:00Z">
        <w:r w:rsidR="112582A2">
          <w:t xml:space="preserve"> </w:t>
        </w:r>
      </w:ins>
      <w:r>
        <w:t>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309E3665" w14:textId="77777777"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40998986" w14:textId="39B8121D" w:rsidR="00930CAF" w:rsidRPr="00AF5520" w:rsidRDefault="00930CAF">
      <w:pPr>
        <w:pStyle w:val="Heading1"/>
        <w:numPr>
          <w:ilvl w:val="0"/>
          <w:numId w:val="0"/>
        </w:numPr>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5D3DA26F" w14:textId="2179ED5A" w:rsidR="00096F07" w:rsidRPr="00AF5520" w:rsidRDefault="00096F07" w:rsidP="00096F07">
      <w:pPr>
        <w:pStyle w:val="Heading1"/>
        <w:numPr>
          <w:ilvl w:val="0"/>
          <w:numId w:val="0"/>
        </w:numPr>
        <w:tabs>
          <w:tab w:val="clear" w:pos="720"/>
        </w:tabs>
        <w:ind w:left="1440" w:hanging="720"/>
      </w:pPr>
      <w:r w:rsidRPr="00AF5520">
        <w:lastRenderedPageBreak/>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208D647A" w14:textId="79FFE566" w:rsidR="00B9231D" w:rsidRPr="00AF5520" w:rsidRDefault="00B9231D" w:rsidP="00B9231D">
      <w:pPr>
        <w:pStyle w:val="Heading1"/>
        <w:numPr>
          <w:ilvl w:val="0"/>
          <w:numId w:val="0"/>
        </w:numPr>
        <w:ind w:left="1440" w:hanging="720"/>
        <w:rPr>
          <w:b/>
          <w:color w:val="FF0000"/>
        </w:rPr>
      </w:pPr>
      <w:r w:rsidRPr="00AF5520">
        <w:t>4.5.4</w:t>
      </w:r>
      <w:r w:rsidRPr="00AF5520">
        <w:tab/>
        <w:t xml:space="preserve">such Transmission Owner shall take into account any OTSDUW set out in </w:t>
      </w:r>
      <w:r w:rsidR="002B2E6D">
        <w:t>The Company</w:t>
      </w:r>
      <w:r w:rsidRPr="00AF5520">
        <w:t xml:space="preserve"> Construction Application.</w:t>
      </w:r>
    </w:p>
    <w:p w14:paraId="6B54623A" w14:textId="69106F8A" w:rsidR="00B9231D" w:rsidRPr="00AF5520" w:rsidRDefault="00B9231D" w:rsidP="00A769E4">
      <w:pPr>
        <w:pStyle w:val="Heading2"/>
        <w:numPr>
          <w:ilvl w:val="0"/>
          <w:numId w:val="0"/>
        </w:numPr>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1F4936F8" w14:textId="18A95A80" w:rsidR="00930CAF" w:rsidRPr="00AF5520" w:rsidRDefault="00930CAF">
      <w:pPr>
        <w:pStyle w:val="Heading2"/>
        <w:numPr>
          <w:ilvl w:val="0"/>
          <w:numId w:val="0"/>
        </w:numPr>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TO Construction Offer within the period specified in paragraph 4</w:t>
      </w:r>
      <w:ins w:id="194" w:author="Angela Quinn (NESO)" w:date="2024-11-05T10:29:00Z">
        <w:r w:rsidR="00503FD9">
          <w:t>.8</w:t>
        </w:r>
      </w:ins>
      <w:r w:rsidRPr="00AF5520">
        <w:t xml:space="preserve"> or, where relevant, any other timescale directed or consented to by the Authority.</w:t>
      </w:r>
      <w:r w:rsidRPr="00AF5520">
        <w:rPr>
          <w:rStyle w:val="FootnoteReference"/>
          <w:b/>
        </w:rPr>
        <w:t xml:space="preserve"> </w:t>
      </w:r>
    </w:p>
    <w:p w14:paraId="56CE9126" w14:textId="65F01E54" w:rsidR="00930CAF" w:rsidRPr="00AF5520" w:rsidRDefault="00930CAF">
      <w:pPr>
        <w:pStyle w:val="Heading2"/>
        <w:numPr>
          <w:ilvl w:val="0"/>
          <w:numId w:val="0"/>
        </w:numPr>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4DA33C77" w14:textId="7A60A52B" w:rsidR="00930CAF" w:rsidRPr="00AF5520" w:rsidRDefault="00930CAF">
      <w:pPr>
        <w:pStyle w:val="Heading2"/>
        <w:numPr>
          <w:ilvl w:val="0"/>
          <w:numId w:val="0"/>
        </w:numPr>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bookmarkStart w:id="195" w:name="_Hlk179367103"/>
      <w:r w:rsidR="002B2E6D">
        <w:t>The Company</w:t>
      </w:r>
      <w:r w:rsidRPr="00AF5520">
        <w:t xml:space="preserve"> Construction Application</w:t>
      </w:r>
      <w:bookmarkEnd w:id="195"/>
      <w:r w:rsidRPr="00AF5520">
        <w:t xml:space="preserve"> </w:t>
      </w:r>
      <w:r w:rsidR="00B9231D" w:rsidRPr="00AF5520">
        <w:t>(other than an OTSDUW Build Application</w:t>
      </w:r>
      <w:ins w:id="196" w:author="Angela Quinn (NESO)" w:date="2024-10-09T11:50:00Z">
        <w:r w:rsidR="008C6942">
          <w:t xml:space="preserve"> </w:t>
        </w:r>
        <w:bookmarkStart w:id="197" w:name="_Hlk179367225"/>
        <w:r w:rsidR="008C6942">
          <w:t xml:space="preserve">or </w:t>
        </w:r>
      </w:ins>
      <w:ins w:id="198" w:author="Angela Quinn (NESO)" w:date="2024-10-09T11:58:00Z">
        <w:r w:rsidR="007B79C0">
          <w:t xml:space="preserve">where </w:t>
        </w:r>
      </w:ins>
      <w:ins w:id="199" w:author="Angela Quinn (NESO)" w:date="2024-10-09T11:51:00Z">
        <w:r w:rsidR="008C6942">
          <w:t>The Company</w:t>
        </w:r>
        <w:r w:rsidR="008C6942" w:rsidRPr="00AF5520">
          <w:t xml:space="preserve"> Construction Application</w:t>
        </w:r>
        <w:r w:rsidR="008C6942">
          <w:t xml:space="preserve"> </w:t>
        </w:r>
      </w:ins>
      <w:bookmarkEnd w:id="197"/>
      <w:ins w:id="200" w:author="Angela Quinn (NESO)" w:date="2024-10-09T11:58:00Z">
        <w:r w:rsidR="007B79C0">
          <w:t xml:space="preserve">corresponds to a  </w:t>
        </w:r>
        <w:r w:rsidR="007B79C0" w:rsidRPr="001428CD">
          <w:t>Gate</w:t>
        </w:r>
        <w:r w:rsidR="007B79C0">
          <w:t xml:space="preserve"> 2</w:t>
        </w:r>
        <w:r w:rsidR="007B79C0" w:rsidRPr="001428CD">
          <w:t xml:space="preserve"> Application</w:t>
        </w:r>
        <w:r w:rsidR="007B79C0">
          <w:t xml:space="preserve"> under the </w:t>
        </w:r>
        <w:r w:rsidR="007B79C0" w:rsidRPr="001428CD">
          <w:t xml:space="preserve">Gated </w:t>
        </w:r>
        <w:r w:rsidR="007B79C0">
          <w:t>A</w:t>
        </w:r>
        <w:r w:rsidR="007B79C0" w:rsidRPr="001428CD">
          <w:t>pplication and Offer Process</w:t>
        </w:r>
        <w:r w:rsidR="007B79C0">
          <w:t xml:space="preserve"> or is for Reservation</w:t>
        </w:r>
      </w:ins>
      <w:r w:rsidR="00B9231D" w:rsidRPr="00AF5520">
        <w:t xml:space="preserve">)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14:paraId="0A537D05" w14:textId="5345DAB0" w:rsidR="00D07622" w:rsidRPr="00AF5520" w:rsidRDefault="00D07622" w:rsidP="00D07622">
      <w:pPr>
        <w:pStyle w:val="Heading1"/>
        <w:numPr>
          <w:ilvl w:val="0"/>
          <w:numId w:val="0"/>
        </w:numPr>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3FEFEFD9" w14:textId="77777777" w:rsidR="00B9231D" w:rsidRPr="00AF5520" w:rsidRDefault="00D07622" w:rsidP="00B9231D">
      <w:pPr>
        <w:pStyle w:val="Heading1"/>
        <w:numPr>
          <w:ilvl w:val="0"/>
          <w:numId w:val="0"/>
        </w:numPr>
        <w:ind w:left="864"/>
      </w:pPr>
      <w:r w:rsidRPr="00AF5520">
        <w:t xml:space="preserve">4.8.2 where relevant, </w:t>
      </w:r>
      <w:r w:rsidR="00CC73A8">
        <w:t xml:space="preserve"> two months plus twelve calendar days</w:t>
      </w:r>
      <w:r w:rsidRPr="00AF5520">
        <w:t xml:space="preserve"> after t</w:t>
      </w:r>
      <w:r w:rsidR="00B9231D" w:rsidRPr="00AF5520">
        <w:t>he Constructi</w:t>
      </w:r>
      <w:r w:rsidR="00967505" w:rsidRPr="00AF5520">
        <w:t>o</w:t>
      </w:r>
      <w:r w:rsidR="00B9231D" w:rsidRPr="00AF5520">
        <w:t>n Assumptions Date,</w:t>
      </w:r>
    </w:p>
    <w:p w14:paraId="72D13929" w14:textId="7E943565" w:rsidR="00B9231D" w:rsidRDefault="00B9231D" w:rsidP="00B9231D">
      <w:pPr>
        <w:pStyle w:val="Heading1"/>
        <w:numPr>
          <w:ilvl w:val="0"/>
          <w:numId w:val="0"/>
        </w:numPr>
        <w:ind w:left="864"/>
        <w:rPr>
          <w:ins w:id="201" w:author="Angela Quinn (NESO)" w:date="2024-10-09T11:59:00Z"/>
        </w:rPr>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305C954B" w14:textId="008D540A" w:rsidR="00A50600" w:rsidRPr="00AF5520" w:rsidRDefault="00A50600" w:rsidP="00A50600">
      <w:pPr>
        <w:pStyle w:val="Heading2"/>
        <w:numPr>
          <w:ilvl w:val="0"/>
          <w:numId w:val="0"/>
        </w:numPr>
        <w:tabs>
          <w:tab w:val="clear" w:pos="720"/>
        </w:tabs>
        <w:ind w:left="720" w:hanging="720"/>
        <w:rPr>
          <w:ins w:id="202" w:author="Angela Quinn (NESO)" w:date="2024-10-09T11:59:00Z"/>
        </w:rPr>
      </w:pPr>
      <w:ins w:id="203" w:author="Angela Quinn (NESO)" w:date="2024-10-09T11:59:00Z">
        <w:r>
          <w:t>4.8A</w:t>
        </w:r>
        <w:r>
          <w:tab/>
          <w:t xml:space="preserve">Subject to paragraph 4.3, a Transmission Owner which receives an effective The Company Construction Application (where The Company Construction Application corresponds to a  Gate 2 Application under the Gated Application and Offer Process or is for Reservation) under paragraph 2.2 above shall, unless otherwise agreed with The Company or </w:t>
        </w:r>
        <w:r>
          <w:lastRenderedPageBreak/>
          <w:t>determined or directed by the Authority, submit a</w:t>
        </w:r>
      </w:ins>
      <w:ins w:id="204" w:author="Angela Quinn (NESO)" w:date="2024-10-28T08:13:00Z">
        <w:r w:rsidR="00B02DAF">
          <w:t xml:space="preserve"> </w:t>
        </w:r>
      </w:ins>
      <w:ins w:id="205" w:author="Angela Quinn (NESO)" w:date="2024-10-09T11:59:00Z">
        <w:r>
          <w:t xml:space="preserve">TO Construction Offer to The Company as soon as reasonably practicable and, in any event, </w:t>
        </w:r>
      </w:ins>
      <w:ins w:id="206" w:author="Angela Quinn (NESO)" w:date="2024-10-11T16:53:00Z">
        <w:r w:rsidR="00D37BEF">
          <w:t>no</w:t>
        </w:r>
      </w:ins>
      <w:ins w:id="207" w:author="Angela Quinn (NESO)" w:date="2024-10-09T11:59:00Z">
        <w:r>
          <w:t xml:space="preserve"> later </w:t>
        </w:r>
      </w:ins>
      <w:ins w:id="208" w:author="Angela Quinn (NESO)" w:date="2024-10-11T16:53:00Z">
        <w:r w:rsidR="00D37BEF">
          <w:t>than</w:t>
        </w:r>
      </w:ins>
      <w:ins w:id="209" w:author="Angela Quinn (NESO)" w:date="2024-10-09T11:59:00Z">
        <w:r>
          <w:t xml:space="preserve">: </w:t>
        </w:r>
      </w:ins>
    </w:p>
    <w:p w14:paraId="6AD8341D" w14:textId="5ED06129" w:rsidR="00A50600" w:rsidRPr="00AF5520" w:rsidRDefault="7952D22A" w:rsidP="00A50600">
      <w:pPr>
        <w:pStyle w:val="Heading1"/>
        <w:numPr>
          <w:ilvl w:val="0"/>
          <w:numId w:val="0"/>
        </w:numPr>
        <w:ind w:left="864"/>
        <w:rPr>
          <w:ins w:id="210" w:author="Angela Quinn (NESO)" w:date="2024-10-09T11:59:00Z"/>
        </w:rPr>
      </w:pPr>
      <w:ins w:id="211" w:author="Angela Quinn (NESO)" w:date="2024-10-09T11:59:00Z">
        <w:r>
          <w:t>4.8</w:t>
        </w:r>
      </w:ins>
      <w:ins w:id="212" w:author="Lizzie Timmins (NESO)" w:date="2024-11-05T10:47:00Z">
        <w:r w:rsidR="009E6E4B">
          <w:t>A</w:t>
        </w:r>
      </w:ins>
      <w:ins w:id="213" w:author="Angela Quinn (NESO)" w:date="2024-10-09T11:59:00Z">
        <w:r>
          <w:t xml:space="preserve">.1  </w:t>
        </w:r>
      </w:ins>
      <w:ins w:id="214" w:author="Angela Quinn (NESO)" w:date="2024-10-11T16:53:00Z">
        <w:r w:rsidR="78A701F7">
          <w:t xml:space="preserve">in the case of a draft </w:t>
        </w:r>
        <w:r w:rsidR="58F385AF">
          <w:t xml:space="preserve">TO Construction Offer, 11 Business Days prior to the </w:t>
        </w:r>
      </w:ins>
      <w:ins w:id="215" w:author="Angela Quinn (NESO)" w:date="2024-10-11T16:59:00Z">
        <w:r w:rsidR="07A6A360">
          <w:t>The Company</w:t>
        </w:r>
      </w:ins>
      <w:ins w:id="216" w:author="Angela Quinn (NESO)" w:date="2024-10-11T16:54:00Z">
        <w:r w:rsidR="26F5121B">
          <w:t xml:space="preserve"> Offers Out Date</w:t>
        </w:r>
      </w:ins>
      <w:ins w:id="217" w:author="Angela Quinn (NESO)" w:date="2024-10-09T11:59:00Z">
        <w:r>
          <w:t>: and</w:t>
        </w:r>
      </w:ins>
    </w:p>
    <w:p w14:paraId="03541C86" w14:textId="1C56C7B8" w:rsidR="00A50600" w:rsidRPr="00AF5520" w:rsidRDefault="7952D22A" w:rsidP="00A50600">
      <w:pPr>
        <w:pStyle w:val="Heading1"/>
        <w:numPr>
          <w:ilvl w:val="0"/>
          <w:numId w:val="0"/>
        </w:numPr>
        <w:ind w:left="864"/>
        <w:rPr>
          <w:ins w:id="218" w:author="Angela Quinn (NESO)" w:date="2024-10-09T11:59:00Z"/>
        </w:rPr>
      </w:pPr>
      <w:ins w:id="219" w:author="Angela Quinn (NESO)" w:date="2024-10-09T11:59:00Z">
        <w:r>
          <w:t>4.8</w:t>
        </w:r>
      </w:ins>
      <w:ins w:id="220" w:author="Lizzie Timmins (NESO)" w:date="2024-11-05T10:47:00Z">
        <w:r w:rsidR="009E6E4B">
          <w:t>A</w:t>
        </w:r>
      </w:ins>
      <w:ins w:id="221" w:author="Angela Quinn (NESO)" w:date="2024-10-09T11:59:00Z">
        <w:r>
          <w:t xml:space="preserve">.2 </w:t>
        </w:r>
      </w:ins>
      <w:ins w:id="222" w:author="Angela Quinn (NESO)" w:date="2024-10-11T16:54:00Z">
        <w:r w:rsidR="464EF547">
          <w:t>in the case of a final TO Construction Offer</w:t>
        </w:r>
        <w:r w:rsidR="50B5694D">
          <w:t>, 1</w:t>
        </w:r>
      </w:ins>
      <w:ins w:id="223" w:author="Angela Quinn (NESO)" w:date="2024-10-11T16:55:00Z">
        <w:r w:rsidR="50B5694D">
          <w:t xml:space="preserve"> Business Day prior to </w:t>
        </w:r>
        <w:r w:rsidR="01822B05">
          <w:t xml:space="preserve">the </w:t>
        </w:r>
      </w:ins>
      <w:ins w:id="224" w:author="Angela Quinn (NESO)" w:date="2024-10-11T16:59:00Z">
        <w:r w:rsidR="07A6A360">
          <w:t>The Company</w:t>
        </w:r>
      </w:ins>
      <w:ins w:id="225" w:author="Angela Quinn (NESO)" w:date="2024-10-11T16:55:00Z">
        <w:r w:rsidR="50B5694D">
          <w:t xml:space="preserve"> Offers Out Date</w:t>
        </w:r>
      </w:ins>
      <w:ins w:id="226" w:author="Angela Quinn (NESO)" w:date="2024-10-09T11:59:00Z">
        <w:r>
          <w:t>,</w:t>
        </w:r>
      </w:ins>
    </w:p>
    <w:p w14:paraId="2A9FB5AA" w14:textId="7411F3C4" w:rsidR="00A50600" w:rsidRPr="00AF5520" w:rsidRDefault="00A50600" w:rsidP="0061326E">
      <w:pPr>
        <w:pStyle w:val="Heading1"/>
        <w:numPr>
          <w:ilvl w:val="0"/>
          <w:numId w:val="0"/>
        </w:numPr>
        <w:ind w:left="864"/>
      </w:pPr>
      <w:ins w:id="227" w:author="Angela Quinn (NESO)" w:date="2024-10-09T11:59:00Z">
        <w:r w:rsidRPr="00AF5520">
          <w:t xml:space="preserve">and, in the case of an OTSDUW Build Application, shall submit an OTSDUW Completion Report to </w:t>
        </w:r>
        <w:r>
          <w:t>The Company</w:t>
        </w:r>
        <w:r w:rsidRPr="00AF5520">
          <w:t xml:space="preserve"> 6 months prior to the proposed OTSUA Transfer Time, or such other date as the Offshore Transmission Owner and </w:t>
        </w:r>
        <w:r>
          <w:t>The Company</w:t>
        </w:r>
        <w:r w:rsidRPr="00AF5520">
          <w:t xml:space="preserve"> shall agree, and</w:t>
        </w:r>
        <w:r w:rsidRPr="00AF5520">
          <w:rPr>
            <w:strike/>
          </w:rPr>
          <w:t>,</w:t>
        </w:r>
        <w:r w:rsidRPr="00AF5520">
          <w:t xml:space="preserve"> in any event, by the OTSUA Transfer Time.</w:t>
        </w:r>
      </w:ins>
    </w:p>
    <w:p w14:paraId="5F8AD839" w14:textId="542BB663" w:rsidR="00930CAF" w:rsidRPr="00AF5520" w:rsidRDefault="00930CAF" w:rsidP="00B57B63">
      <w:pPr>
        <w:ind w:left="720" w:hanging="720"/>
      </w:pPr>
      <w:r w:rsidRPr="00AF5520">
        <w:t>4.</w:t>
      </w:r>
      <w:r w:rsidR="00CE12E1" w:rsidRPr="00AF5520">
        <w:t>9</w:t>
      </w:r>
      <w:r w:rsidRPr="00AF5520">
        <w:tab/>
      </w:r>
      <w:r w:rsidR="002B2E6D">
        <w:t>The Company</w:t>
      </w:r>
      <w:r w:rsidRPr="00AF5520">
        <w:t xml:space="preserve"> and a Transmission Owner may agree that the Transmission Owner </w:t>
      </w:r>
      <w:ins w:id="228" w:author="Angela Quinn (NESO)" w:date="2024-10-09T12:00:00Z">
        <w:r w:rsidR="00822C9C">
          <w:t>(except</w:t>
        </w:r>
      </w:ins>
      <w:ins w:id="229" w:author="Angela Quinn (NESO)" w:date="2024-10-09T12:01:00Z">
        <w:r w:rsidR="00822C9C">
          <w:t xml:space="preserve"> </w:t>
        </w:r>
      </w:ins>
      <w:ins w:id="230" w:author="Angela Quinn (NESO)" w:date="2024-10-09T12:00:00Z">
        <w:r w:rsidR="00822C9C">
          <w:t>where The Company</w:t>
        </w:r>
        <w:r w:rsidR="00822C9C" w:rsidRPr="00AF5520">
          <w:t xml:space="preserve"> Construction Application</w:t>
        </w:r>
        <w:r w:rsidR="00822C9C">
          <w:t xml:space="preserve"> corresponds to a  </w:t>
        </w:r>
        <w:r w:rsidR="00822C9C" w:rsidRPr="001428CD">
          <w:t>Gate</w:t>
        </w:r>
        <w:r w:rsidR="00822C9C">
          <w:t xml:space="preserve"> 2</w:t>
        </w:r>
        <w:r w:rsidR="00822C9C" w:rsidRPr="001428CD">
          <w:t xml:space="preserve"> Application</w:t>
        </w:r>
        <w:r w:rsidR="00822C9C">
          <w:t xml:space="preserve"> under the </w:t>
        </w:r>
        <w:r w:rsidR="00822C9C" w:rsidRPr="001428CD">
          <w:t xml:space="preserve">Gated </w:t>
        </w:r>
        <w:r w:rsidR="00822C9C">
          <w:t>A</w:t>
        </w:r>
        <w:r w:rsidR="00822C9C" w:rsidRPr="001428CD">
          <w:t>pplication and Offer Process</w:t>
        </w:r>
        <w:r w:rsidR="00822C9C">
          <w:t xml:space="preserve"> or is for Reservation</w:t>
        </w:r>
        <w:r w:rsidR="00822C9C" w:rsidRPr="00AF5520">
          <w:t xml:space="preserve">) </w:t>
        </w:r>
      </w:ins>
      <w:r w:rsidRPr="00AF5520">
        <w:t>may submit its TO Construction Offer otherwise than in accordance with the dates set out in paragraph 4.</w:t>
      </w:r>
      <w:r w:rsidR="00CE12E1" w:rsidRPr="00AF5520">
        <w:t>8</w:t>
      </w:r>
      <w:r w:rsidRPr="00AF5520">
        <w:t xml:space="preserve"> provided that:</w:t>
      </w:r>
    </w:p>
    <w:p w14:paraId="6C95E622" w14:textId="2AC80EC6" w:rsidR="00930CAF" w:rsidRPr="00AF5520" w:rsidRDefault="00930CAF">
      <w:pPr>
        <w:ind w:left="1440" w:hanging="720"/>
      </w:pPr>
      <w:r w:rsidRPr="00AF5520">
        <w:t>4.</w:t>
      </w:r>
      <w:r w:rsidR="00CE12E1" w:rsidRPr="00AF5520">
        <w:t>9</w:t>
      </w:r>
      <w:r w:rsidRPr="00AF5520">
        <w:t>.1</w:t>
      </w:r>
      <w:r w:rsidRPr="00AF5520">
        <w:tab/>
        <w:t>a TO Construction Offer to which sub-paragraph 4.</w:t>
      </w:r>
      <w:r w:rsidR="00CE12E1" w:rsidRPr="00AF5520">
        <w:t>8</w:t>
      </w:r>
      <w:r w:rsidRPr="00AF5520">
        <w:t xml:space="preserve">.1 applies shall be submitted not later than </w:t>
      </w:r>
      <w:r w:rsidR="00CC73A8">
        <w:t xml:space="preserve"> </w:t>
      </w:r>
      <w:r w:rsidR="00CC73A8" w:rsidRPr="00054D5D">
        <w:t>two months plus twenty-one calendar days</w:t>
      </w:r>
      <w:r w:rsidR="00CC73A8">
        <w:t xml:space="preserve"> </w:t>
      </w:r>
      <w:r w:rsidRPr="00AF5520">
        <w:t xml:space="preserve">after </w:t>
      </w:r>
      <w:r w:rsidR="002B2E6D">
        <w:t>The Company</w:t>
      </w:r>
      <w:r w:rsidRPr="00AF5520">
        <w:t xml:space="preserve"> Application Date; and</w:t>
      </w:r>
    </w:p>
    <w:p w14:paraId="4DAAA7FA"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01A4BCA9" w14:textId="173D9840" w:rsidR="003B44A5" w:rsidRPr="00AF5520" w:rsidRDefault="00930CAF" w:rsidP="00CF0FC0">
      <w:r w:rsidRPr="00AF5520">
        <w:t xml:space="preserve">unless otherwise determined by the Authority in accordance with an application under </w:t>
      </w:r>
      <w:r w:rsidR="00D0007C">
        <w:t>c</w:t>
      </w:r>
      <w:r w:rsidRPr="00AF5520">
        <w:t xml:space="preserve">ondition </w:t>
      </w:r>
      <w:r w:rsidR="00D0007C">
        <w:t>E13</w:t>
      </w:r>
      <w:r w:rsidR="00EE29DB">
        <w:t xml:space="preserve"> Functions of the Authority of the</w:t>
      </w:r>
      <w:r w:rsidR="00D0007C" w:rsidRPr="00AF5520">
        <w:t xml:space="preserve"> </w:t>
      </w:r>
      <w:r w:rsidR="00EE29DB" w:rsidRPr="009E6E4B">
        <w:t>ESO</w:t>
      </w:r>
      <w:r w:rsidRPr="009E6E4B">
        <w:t xml:space="preserve"> Licence</w:t>
      </w:r>
      <w:r w:rsidRPr="00AF5520">
        <w:t>.</w:t>
      </w:r>
    </w:p>
    <w:p w14:paraId="06F9C409" w14:textId="2CA52E60" w:rsidR="00D85D1E" w:rsidRPr="00AF5520" w:rsidRDefault="50482A7A">
      <w:pPr>
        <w:ind w:left="720" w:hanging="720"/>
      </w:pPr>
      <w:r>
        <w:t>4.</w:t>
      </w:r>
      <w:r w:rsidR="248253A3">
        <w:t>10</w:t>
      </w:r>
      <w:r w:rsidR="00930CAF">
        <w:tab/>
      </w:r>
      <w:r>
        <w:t xml:space="preserve">In the event that </w:t>
      </w:r>
      <w:r w:rsidR="32871BD1">
        <w:t>The Company</w:t>
      </w:r>
      <w:r>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32871BD1">
        <w:t>The Company</w:t>
      </w:r>
      <w:r>
        <w:t>, taking into account such modified Construction Planning Assumptions, as soon as reasonably practicable.</w:t>
      </w:r>
    </w:p>
    <w:p w14:paraId="36E23402" w14:textId="24AC9CF4" w:rsidR="00930CAF" w:rsidRPr="00AF5520" w:rsidRDefault="00CE12E1">
      <w:pPr>
        <w:ind w:left="720" w:hanging="720"/>
      </w:pPr>
      <w:r w:rsidRPr="00AF5520">
        <w:t>4.11</w:t>
      </w:r>
      <w:r w:rsidRPr="00AF5520">
        <w:tab/>
      </w:r>
      <w:r w:rsidR="00D85D1E" w:rsidRPr="00AF5520">
        <w:t xml:space="preserve">In the event that an application is made to the Authority under </w:t>
      </w:r>
      <w:r w:rsidR="009933C1">
        <w:t>c</w:t>
      </w:r>
      <w:r w:rsidR="00D85D1E" w:rsidRPr="00AF5520">
        <w:t xml:space="preserve">ondition </w:t>
      </w:r>
      <w:r w:rsidR="009933C1">
        <w:t>E13</w:t>
      </w:r>
      <w:r w:rsidR="009933C1" w:rsidRPr="00AF5520">
        <w:t xml:space="preserve"> </w:t>
      </w:r>
      <w:r w:rsidR="00D85D1E" w:rsidRPr="00AF5520">
        <w:t xml:space="preserve">of </w:t>
      </w:r>
      <w:r w:rsidR="009933C1">
        <w:t xml:space="preserve">the </w:t>
      </w:r>
      <w:r w:rsidR="009933C1" w:rsidRPr="00CF0FC0">
        <w:t>ESO</w:t>
      </w:r>
      <w:r w:rsidR="00D85D1E" w:rsidRPr="00CF0FC0">
        <w:t xml:space="preserve"> Licence</w:t>
      </w:r>
      <w:r w:rsidR="00D85D1E" w:rsidRPr="00AF5520">
        <w:t xml:space="preserv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taking into account any determination or other direction from the Authority.</w:t>
      </w:r>
      <w:r w:rsidR="00930CAF" w:rsidRPr="00AF5520">
        <w:t xml:space="preserve">  </w:t>
      </w:r>
    </w:p>
    <w:p w14:paraId="1EF2070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4605146D" w14:textId="77777777" w:rsidR="00B9231D" w:rsidRPr="00AF5520" w:rsidRDefault="00B9231D" w:rsidP="00B9231D">
      <w:pPr>
        <w:ind w:left="720" w:hanging="720"/>
      </w:pPr>
    </w:p>
    <w:p w14:paraId="4BED74DC" w14:textId="06183AE4" w:rsidR="00930CAF" w:rsidRPr="00AF5520" w:rsidRDefault="00930CAF">
      <w:r w:rsidRPr="00AF5520">
        <w:rPr>
          <w:b/>
        </w:rPr>
        <w:lastRenderedPageBreak/>
        <w:t>5.</w:t>
      </w:r>
      <w:r w:rsidRPr="00AF5520">
        <w:tab/>
      </w:r>
      <w:r w:rsidRPr="00AF5520">
        <w:rPr>
          <w:b/>
        </w:rPr>
        <w:t xml:space="preserve">ACCEPTANCE OF TO CONSTRUCTION OFFERS BY </w:t>
      </w:r>
      <w:r w:rsidR="002B2E6D">
        <w:rPr>
          <w:b/>
        </w:rPr>
        <w:t>THE COMPANY</w:t>
      </w:r>
    </w:p>
    <w:p w14:paraId="6FA8FEE6" w14:textId="5245AE89" w:rsidR="00930CAF" w:rsidRDefault="00930CAF">
      <w:pPr>
        <w:pStyle w:val="Heading2"/>
        <w:numPr>
          <w:ilvl w:val="0"/>
          <w:numId w:val="0"/>
        </w:numPr>
        <w:tabs>
          <w:tab w:val="clear" w:pos="720"/>
        </w:tabs>
        <w:ind w:left="720" w:hanging="720"/>
        <w:rPr>
          <w:ins w:id="231" w:author="Angela Quinn (NESO)" w:date="2024-10-09T12:03:00Z"/>
        </w:rPr>
      </w:pPr>
      <w:r w:rsidRPr="00AF5520">
        <w:t>5.1</w:t>
      </w:r>
      <w:r w:rsidRPr="00AF5520">
        <w:tab/>
        <w:t xml:space="preserve">A TO Construction Offer </w:t>
      </w:r>
      <w:ins w:id="232" w:author="Angela Quinn (NESO)" w:date="2024-10-09T12:03:00Z">
        <w:r w:rsidR="00BB6514">
          <w:t>(except where The Company</w:t>
        </w:r>
        <w:r w:rsidR="00BB6514" w:rsidRPr="00AF5520">
          <w:t xml:space="preserve"> Construction Application</w:t>
        </w:r>
        <w:r w:rsidR="00BB6514">
          <w:t xml:space="preserve"> corresponds to a  </w:t>
        </w:r>
        <w:r w:rsidR="00BB6514" w:rsidRPr="001428CD">
          <w:t>Gate</w:t>
        </w:r>
        <w:r w:rsidR="00BB6514">
          <w:t xml:space="preserve"> 2</w:t>
        </w:r>
        <w:r w:rsidR="00BB6514" w:rsidRPr="001428CD">
          <w:t xml:space="preserve"> Application</w:t>
        </w:r>
        <w:r w:rsidR="00BB6514">
          <w:t xml:space="preserve"> under the </w:t>
        </w:r>
        <w:r w:rsidR="00BB6514" w:rsidRPr="001428CD">
          <w:t xml:space="preserve">Gated </w:t>
        </w:r>
        <w:r w:rsidR="00BB6514">
          <w:t>A</w:t>
        </w:r>
        <w:r w:rsidR="00BB6514" w:rsidRPr="001428CD">
          <w:t>pplication and Offer Process</w:t>
        </w:r>
        <w:r w:rsidR="00BB6514">
          <w:t xml:space="preserve"> or is for Reservation</w:t>
        </w:r>
        <w:r w:rsidR="00BB6514" w:rsidRPr="00AF5520">
          <w:t>)</w:t>
        </w:r>
        <w:r w:rsidR="00BB6514">
          <w:t xml:space="preserve"> </w:t>
        </w:r>
      </w:ins>
      <w:r w:rsidRPr="00AF5520">
        <w:t xml:space="preserve">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w:t>
      </w:r>
      <w:r w:rsidR="009933C1">
        <w:t>c</w:t>
      </w:r>
      <w:r w:rsidRPr="00AF5520">
        <w:t xml:space="preserve">ondition </w:t>
      </w:r>
      <w:r w:rsidR="009933C1">
        <w:t>E13</w:t>
      </w:r>
      <w:r w:rsidR="009933C1" w:rsidRPr="00AF5520">
        <w:t xml:space="preserve"> </w:t>
      </w:r>
      <w:r w:rsidRPr="00AF5520">
        <w:t xml:space="preserve">of </w:t>
      </w:r>
      <w:r w:rsidR="009933C1">
        <w:t xml:space="preserve">the </w:t>
      </w:r>
      <w:r w:rsidR="009933C1" w:rsidRPr="00CF0FC0">
        <w:t>ESO</w:t>
      </w:r>
      <w:r w:rsidRPr="00CF0FC0">
        <w:t xml:space="preserve"> Licence</w:t>
      </w:r>
      <w:r w:rsidRPr="00AF5520">
        <w:t>.  In which event, such period shall remain open for acceptance until the date 17 days after any determination by or other direction from the Authority pursuant to such application.</w:t>
      </w:r>
    </w:p>
    <w:p w14:paraId="29BCCE14" w14:textId="1AC86AE2" w:rsidR="00BB6514" w:rsidRPr="00AF5520" w:rsidRDefault="1E1255EB">
      <w:pPr>
        <w:pStyle w:val="Heading2"/>
        <w:numPr>
          <w:ilvl w:val="0"/>
          <w:numId w:val="0"/>
        </w:numPr>
        <w:tabs>
          <w:tab w:val="clear" w:pos="720"/>
        </w:tabs>
        <w:ind w:left="720" w:hanging="720"/>
      </w:pPr>
      <w:ins w:id="233" w:author="Angela Quinn (NESO)" w:date="2024-10-09T12:04:00Z">
        <w:r>
          <w:t>5.1A</w:t>
        </w:r>
        <w:r w:rsidR="00A136DF">
          <w:tab/>
        </w:r>
        <w:r>
          <w:t xml:space="preserve">A TO Construction Offer (where The Company Construction Application corresponds to a  Gate 2 Application under the Gated Application and Offer Process or is for Reservation) shall remain open for acceptance to </w:t>
        </w:r>
      </w:ins>
      <w:ins w:id="234" w:author="Angela Quinn (NESO)" w:date="2024-10-28T08:07:00Z">
        <w:r w:rsidR="00CF0FC0">
          <w:t xml:space="preserve"> a date which is </w:t>
        </w:r>
      </w:ins>
      <w:ins w:id="235" w:author="Dovydas Dyson (NESO)" w:date="2024-10-22T10:46:00Z">
        <w:r w:rsidR="00057FC4">
          <w:t>five</w:t>
        </w:r>
      </w:ins>
      <w:ins w:id="236" w:author="Lizzie Timmins (NESO)" w:date="2024-11-05T10:41:00Z">
        <w:r w:rsidR="009E6E4B">
          <w:t xml:space="preserve"> </w:t>
        </w:r>
      </w:ins>
      <w:ins w:id="237" w:author="Angela Quinn (NESO)" w:date="2024-10-09T12:04:00Z">
        <w:r>
          <w:t xml:space="preserve">months from </w:t>
        </w:r>
      </w:ins>
      <w:ins w:id="238" w:author="Dovydas Dyson (NESO)" w:date="2024-10-22T10:46:00Z">
        <w:r w:rsidR="00057FC4">
          <w:t xml:space="preserve">the date </w:t>
        </w:r>
        <w:r w:rsidR="00F267BD">
          <w:t>of the final TO Construction Offer being submitted to the Company (unless otherwise agreed)</w:t>
        </w:r>
      </w:ins>
      <w:ins w:id="239" w:author="Angela Quinn (NESO)" w:date="2024-10-09T12:04:00Z">
        <w:r w:rsidRPr="084E2F52">
          <w:rPr>
            <w:b/>
            <w:bCs/>
          </w:rPr>
          <w:t xml:space="preserve"> </w:t>
        </w:r>
        <w:r>
          <w:t>unless an application is made to the Authority under condition E13 of the ESO Licence.  In which event, such period shall remain open for acceptance until the date 17 days after any determination by or other direction from the Authority pursuant to such application.</w:t>
        </w:r>
      </w:ins>
    </w:p>
    <w:p w14:paraId="4147BBBC" w14:textId="77777777" w:rsidR="00930CAF" w:rsidRPr="00AF5520" w:rsidRDefault="00930CAF" w:rsidP="00FB7B76">
      <w:pPr>
        <w:pStyle w:val="Heading2"/>
        <w:numPr>
          <w:ilvl w:val="0"/>
          <w:numId w:val="0"/>
        </w:numPr>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thereunder) and whether it is validly submitted in accordance with paragraph 4.5A as a Dispute to the Authority in accordance with Section H, paragraph 4.1.</w:t>
      </w:r>
    </w:p>
    <w:p w14:paraId="77F9F0A3" w14:textId="0D60BD4C" w:rsidR="00930CAF" w:rsidRPr="00AF5520" w:rsidRDefault="00930CAF">
      <w:pPr>
        <w:pStyle w:val="Heading2"/>
        <w:numPr>
          <w:ilvl w:val="0"/>
          <w:numId w:val="0"/>
        </w:numPr>
        <w:tabs>
          <w:tab w:val="clear" w:pos="720"/>
        </w:tabs>
        <w:ind w:left="720" w:hanging="720"/>
      </w:pPr>
      <w:r w:rsidRPr="00AF5520">
        <w:t>5.3</w:t>
      </w:r>
      <w:r w:rsidRPr="00AF5520">
        <w:tab/>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4A919925" w14:textId="77777777" w:rsidR="00930CAF" w:rsidRPr="00AF5520" w:rsidRDefault="00930CAF">
      <w:pPr>
        <w:pStyle w:val="Heading3"/>
        <w:numPr>
          <w:ilvl w:val="0"/>
          <w:numId w:val="0"/>
        </w:numPr>
        <w:tabs>
          <w:tab w:val="clear" w:pos="1584"/>
        </w:tabs>
        <w:ind w:left="720" w:hanging="720"/>
        <w:rPr>
          <w:b/>
        </w:rPr>
      </w:pPr>
      <w:r w:rsidRPr="00AF5520">
        <w:rPr>
          <w:b/>
        </w:rPr>
        <w:t>6.</w:t>
      </w:r>
      <w:r w:rsidRPr="00AF5520">
        <w:rPr>
          <w:b/>
        </w:rPr>
        <w:tab/>
        <w:t>GENERAL PROVISIONS CONCERNING THE DEVELOPMENT OF TO CONSTRUCTION OFFERS</w:t>
      </w:r>
    </w:p>
    <w:p w14:paraId="4EAD0B10" w14:textId="77777777" w:rsidR="00930CAF" w:rsidRPr="00AF5520" w:rsidRDefault="00930CAF">
      <w:pPr>
        <w:pStyle w:val="Heading2"/>
        <w:numPr>
          <w:ilvl w:val="0"/>
          <w:numId w:val="0"/>
        </w:numPr>
      </w:pPr>
      <w:r w:rsidRPr="00AF5520">
        <w:t>6.1</w:t>
      </w:r>
      <w:r w:rsidRPr="00AF5520">
        <w:tab/>
        <w:t>The Construction Parties shall, in respect of each Construction Project:</w:t>
      </w:r>
    </w:p>
    <w:p w14:paraId="5F8E50DC" w14:textId="7860A1F2" w:rsidR="00930CAF" w:rsidRPr="00AF5520" w:rsidRDefault="00930CAF">
      <w:pPr>
        <w:pStyle w:val="Heading2"/>
        <w:numPr>
          <w:ilvl w:val="0"/>
          <w:numId w:val="0"/>
        </w:numPr>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71C0DEE9" w14:textId="2E31AB3D" w:rsidR="00930CAF" w:rsidRPr="00AF5520" w:rsidRDefault="00930CAF">
      <w:pPr>
        <w:pStyle w:val="Heading2"/>
        <w:numPr>
          <w:ilvl w:val="0"/>
          <w:numId w:val="0"/>
        </w:numPr>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0F348C6E" w14:textId="398C6B3A" w:rsidR="001D05E6" w:rsidRPr="00AF5520" w:rsidRDefault="00930CAF">
      <w:pPr>
        <w:pStyle w:val="Heading2"/>
        <w:numPr>
          <w:ilvl w:val="0"/>
          <w:numId w:val="0"/>
        </w:numPr>
        <w:ind w:left="1440" w:hanging="1440"/>
      </w:pPr>
      <w:r w:rsidRPr="00AF5520">
        <w:lastRenderedPageBreak/>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DFC0E22" w14:textId="5AFA5FDE" w:rsidR="00930CAF" w:rsidRPr="00AF5520" w:rsidRDefault="001D05E6" w:rsidP="001D05E6">
      <w:pPr>
        <w:pStyle w:val="Heading2"/>
        <w:numPr>
          <w:ilvl w:val="0"/>
          <w:numId w:val="0"/>
        </w:numPr>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79B714B3" w14:textId="523CB2A5" w:rsidR="00AC0E3D" w:rsidRPr="00AF5520" w:rsidRDefault="00AC0E3D">
      <w:pPr>
        <w:pStyle w:val="Heading2"/>
        <w:numPr>
          <w:ilvl w:val="0"/>
          <w:numId w:val="0"/>
        </w:numPr>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7FA21C06" w14:textId="7D9E4C77" w:rsidR="00930CAF" w:rsidRPr="00AF5520" w:rsidRDefault="00930CAF">
      <w:pPr>
        <w:pStyle w:val="Heading2"/>
        <w:numPr>
          <w:ilvl w:val="0"/>
          <w:numId w:val="0"/>
        </w:numPr>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0919FBE8" w14:textId="3CE859FB" w:rsidR="00930CAF" w:rsidRDefault="00930CAF">
      <w:pPr>
        <w:pStyle w:val="Heading2"/>
        <w:numPr>
          <w:ilvl w:val="0"/>
          <w:numId w:val="0"/>
        </w:numPr>
        <w:ind w:left="709" w:hanging="709"/>
        <w:rPr>
          <w:ins w:id="240" w:author="Angela Quinn (NESO)" w:date="2024-10-28T08:04:00Z"/>
        </w:rPr>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p w14:paraId="57146CE6" w14:textId="6C62E520" w:rsidR="00CF0FC0" w:rsidRPr="00AF5520" w:rsidRDefault="00CF0FC0">
      <w:pPr>
        <w:pStyle w:val="Heading2"/>
        <w:numPr>
          <w:ilvl w:val="0"/>
          <w:numId w:val="0"/>
        </w:numPr>
        <w:ind w:left="709" w:hanging="709"/>
      </w:pPr>
      <w:ins w:id="241" w:author="Angela Quinn (NESO)" w:date="2024-10-28T08:04:00Z">
        <w:r>
          <w:t>6.4</w:t>
        </w:r>
        <w:r>
          <w:tab/>
          <w:t>The Connections Network Design Methodology shall be appl</w:t>
        </w:r>
      </w:ins>
      <w:ins w:id="242" w:author="Angela Quinn (NESO)" w:date="2024-10-28T08:05:00Z">
        <w:r>
          <w:t>ied by the Transmission Owners and The Company in developing TO Construction Offers.</w:t>
        </w:r>
      </w:ins>
    </w:p>
    <w:bookmarkEnd w:id="24"/>
    <w:p w14:paraId="44E1B225"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217C1E7E" w14:textId="77777777" w:rsidR="00930CAF" w:rsidRPr="00AF5520" w:rsidRDefault="00930CAF">
      <w:pPr>
        <w:ind w:left="720" w:hanging="720"/>
      </w:pPr>
      <w:bookmarkStart w:id="243" w:name="_Ref64291577"/>
      <w:r w:rsidRPr="00AF5520">
        <w:t>7.1</w:t>
      </w:r>
      <w:r w:rsidRPr="00AF5520">
        <w:tab/>
        <w:t>Subject to the payment of its Reasonable Charges, if any, as provided for in this paragraph</w:t>
      </w:r>
      <w:bookmarkEnd w:id="243"/>
      <w:r w:rsidRPr="00AF5520">
        <w:t xml:space="preserve"> 7.1, each Party shall provide all advice and assistance reasonably requested by another Party to enable it adequately to assess the implications (including the feasibility): </w:t>
      </w:r>
    </w:p>
    <w:p w14:paraId="31AA9493"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7812AC35" w14:textId="38D0C9A0" w:rsidR="00930CAF" w:rsidRPr="00AF5520" w:rsidRDefault="00930CAF">
      <w:pPr>
        <w:ind w:left="1440" w:hanging="720"/>
      </w:pPr>
      <w:r w:rsidRPr="00AF5520">
        <w:lastRenderedPageBreak/>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7F65612A" w14:textId="77777777" w:rsidR="001D05E6" w:rsidRPr="00AF5520" w:rsidRDefault="00211AE8" w:rsidP="001D05E6">
      <w:pPr>
        <w:ind w:left="1440" w:hanging="720"/>
      </w:pPr>
      <w:r w:rsidRPr="00AF5520">
        <w:t>7.1.3</w:t>
      </w:r>
      <w:r w:rsidRPr="00AF5520">
        <w:tab/>
      </w:r>
      <w:bookmarkStart w:id="244" w:name="OLE_LINK1"/>
      <w:bookmarkStart w:id="245" w:name="OLE_LINK2"/>
      <w:r w:rsidRPr="00AF5520">
        <w:t>in the case of a New Connection Site located Offshore</w:t>
      </w:r>
      <w:r w:rsidR="00096F07" w:rsidRPr="00AF5520">
        <w:t>,</w:t>
      </w:r>
      <w:r w:rsidRPr="00AF5520">
        <w:t xml:space="preserve"> </w:t>
      </w:r>
      <w:bookmarkEnd w:id="244"/>
      <w:bookmarkEnd w:id="245"/>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6F4D8875" w14:textId="3CD3D7FE"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0C78E89E" w14:textId="77777777" w:rsidR="00930CAF" w:rsidRDefault="00B44872" w:rsidP="009E5447">
      <w:pPr>
        <w:ind w:left="709" w:hanging="709"/>
        <w:rPr>
          <w:ins w:id="246" w:author="Dovydas Dyson (NESO)" w:date="2024-10-22T10:54:00Z"/>
        </w:rPr>
      </w:pPr>
      <w:r w:rsidRPr="00AF5520">
        <w:t>7.3</w:t>
      </w:r>
      <w:r w:rsidRPr="00AF5520">
        <w:tab/>
      </w:r>
      <w:r w:rsidR="00930CAF" w:rsidRPr="00AF5520">
        <w:t xml:space="preserve">When giving advice and assistance pursuant to paragraph 7.1, each Party shall comply with Good Industry Practice. </w:t>
      </w:r>
    </w:p>
    <w:p w14:paraId="5B7EB718" w14:textId="61449EEC" w:rsidR="00AC42DF" w:rsidRPr="00AF5520" w:rsidRDefault="00AC42DF" w:rsidP="009E5447">
      <w:pPr>
        <w:ind w:left="709" w:hanging="709"/>
      </w:pPr>
      <w:ins w:id="247" w:author="Dovydas Dyson (NESO)" w:date="2024-10-22T10:54:00Z">
        <w:r>
          <w:t xml:space="preserve">7.4 </w:t>
        </w:r>
        <w:r>
          <w:tab/>
        </w:r>
        <w:r w:rsidR="00C17170">
          <w:t>The Company shall liaise with the Transmission Owner(s) during the development of the Gated Timetable</w:t>
        </w:r>
      </w:ins>
      <w:ins w:id="248" w:author="Lizzie Timmins (NESO)" w:date="2024-11-05T10:41:00Z">
        <w:r w:rsidR="009E6E4B">
          <w:t>.</w:t>
        </w:r>
      </w:ins>
      <w:ins w:id="249" w:author="Dovydas Dyson (NESO)" w:date="2024-10-22T10:54:00Z">
        <w:r w:rsidR="00C17170">
          <w:t xml:space="preserve">  </w:t>
        </w:r>
      </w:ins>
    </w:p>
    <w:p w14:paraId="1580AF79"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04D85FAC" w14:textId="77777777" w:rsidR="0019636A" w:rsidRPr="00AF5520" w:rsidRDefault="001A0BAD" w:rsidP="0019636A">
      <w:pPr>
        <w:ind w:left="709" w:hanging="709"/>
        <w:outlineLvl w:val="0"/>
      </w:pPr>
      <w:r w:rsidRPr="00AF5520">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BDAEB20" w14:textId="44865DCA"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87B19D2" w14:textId="09112670"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459A560B" w14:textId="77777777" w:rsidR="0019636A" w:rsidRPr="00AF5520" w:rsidRDefault="009849CD" w:rsidP="003273BE">
      <w:pPr>
        <w:numPr>
          <w:ilvl w:val="1"/>
          <w:numId w:val="12"/>
        </w:numPr>
        <w:tabs>
          <w:tab w:val="clear" w:pos="360"/>
          <w:tab w:val="num" w:pos="709"/>
        </w:tabs>
        <w:ind w:left="709" w:hanging="709"/>
      </w:pPr>
      <w:r w:rsidRPr="00AF5520">
        <w:rPr>
          <w:b/>
        </w:rPr>
        <w:t>Provision Of Offshore Construction Securities Where The Transmission Owner Meets Credit Rating</w:t>
      </w:r>
    </w:p>
    <w:p w14:paraId="4CE3CC25" w14:textId="4514E6A3"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w:t>
      </w:r>
      <w:r w:rsidR="0019636A" w:rsidRPr="00AF5520">
        <w:lastRenderedPageBreak/>
        <w:t xml:space="preserve">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5A1B93B6" w14:textId="1048A754"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6EFE9903"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840F782" w14:textId="4E480CD1"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2F6413F7" w14:textId="77777777" w:rsidR="0019636A" w:rsidRPr="00AF5520" w:rsidRDefault="001A0BAD" w:rsidP="004A5AD6">
      <w:pPr>
        <w:ind w:left="709"/>
        <w:outlineLvl w:val="0"/>
      </w:pPr>
      <w:r w:rsidRPr="00AF5520">
        <w:t>8.</w:t>
      </w:r>
      <w:r w:rsidR="003273BE" w:rsidRPr="00AF5520">
        <w:t>2</w:t>
      </w:r>
      <w:r w:rsidR="0019636A" w:rsidRPr="00AF5520">
        <w:t>.3</w:t>
      </w:r>
      <w:r w:rsidR="0019636A" w:rsidRPr="00AF5520">
        <w:tab/>
        <w:t>In the event of the Offshore Transmission Owner:-</w:t>
      </w:r>
    </w:p>
    <w:p w14:paraId="2D5EA720" w14:textId="0321150B"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233E398A" w14:textId="27310B68"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25321E7A" w14:textId="77777777" w:rsidR="0019636A" w:rsidRPr="00AF5520" w:rsidRDefault="001A0BAD" w:rsidP="0038415A">
      <w:pPr>
        <w:ind w:left="2138" w:hanging="720"/>
        <w:outlineLvl w:val="0"/>
      </w:pPr>
      <w:r w:rsidRPr="00AF5520">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0EC802C5" w14:textId="1F8F6868"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A1EE7E1" w14:textId="5026984F"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7EB271EF" w14:textId="732EB740"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Owner may not be able to maintain an </w:t>
      </w:r>
      <w:r w:rsidR="002B2E6D">
        <w:t>The Company</w:t>
      </w:r>
      <w:r w:rsidR="00513E6A" w:rsidRPr="00AF5520">
        <w:t xml:space="preserve"> Credit Rating Requirement</w:t>
      </w:r>
      <w:r w:rsidR="0019636A" w:rsidRPr="00AF5520">
        <w:t xml:space="preserve"> for at least 6 months; or</w:t>
      </w:r>
    </w:p>
    <w:p w14:paraId="1EC9DDCE" w14:textId="6238F561"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414EE49A" w14:textId="3E2A7011"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0AA4CDB4" w14:textId="6BEE1315"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w:t>
      </w:r>
      <w:r w:rsidR="0019636A" w:rsidRPr="00AF5520">
        <w:lastRenderedPageBreak/>
        <w:t xml:space="preserve">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6F741920"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53F4DD4E" w14:textId="53E46650"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73DADCC3" w14:textId="7C35E101"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2E542678" w14:textId="77777777" w:rsidR="0019636A" w:rsidRPr="00AF5520" w:rsidRDefault="009849CD" w:rsidP="0019636A">
      <w:pPr>
        <w:ind w:left="709" w:hanging="709"/>
        <w:outlineLvl w:val="0"/>
      </w:pPr>
      <w:r w:rsidRPr="00AF5520">
        <w:t>8.</w:t>
      </w:r>
      <w:r w:rsidR="003273BE" w:rsidRPr="00AF5520">
        <w:t>3</w:t>
      </w:r>
      <w:r w:rsidRPr="00AF5520">
        <w:tab/>
      </w:r>
      <w:r w:rsidRPr="00AF5520">
        <w:rPr>
          <w:b/>
        </w:rPr>
        <w:t xml:space="preserve">Provision Of Offshore </w:t>
      </w:r>
      <w:r w:rsidR="00E42159" w:rsidRPr="00AF5520">
        <w:rPr>
          <w:b/>
        </w:rPr>
        <w:t>C</w:t>
      </w:r>
      <w:r w:rsidRPr="00AF5520">
        <w:rPr>
          <w:b/>
        </w:rPr>
        <w:t>onstruction Securities Where Offshore Transmission Owner Does Not Meet Credit Rating</w:t>
      </w:r>
    </w:p>
    <w:p w14:paraId="6D54865C" w14:textId="0D573641"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5EB35D2C"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220A549A"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015C55D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4E55CDEE"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4CC9FF79" w14:textId="77777777" w:rsidR="0019636A" w:rsidRPr="00AF5520" w:rsidRDefault="001A0BAD" w:rsidP="004A5AD6">
      <w:pPr>
        <w:ind w:left="709"/>
        <w:outlineLvl w:val="0"/>
      </w:pPr>
      <w:r w:rsidRPr="00AF5520">
        <w:lastRenderedPageBreak/>
        <w:t>8.</w:t>
      </w:r>
      <w:r w:rsidR="00027890" w:rsidRPr="00AF5520">
        <w:t>3</w:t>
      </w:r>
      <w:r w:rsidR="0019636A" w:rsidRPr="00AF5520">
        <w:t>.</w:t>
      </w:r>
      <w:r w:rsidR="00027890" w:rsidRPr="00AF5520">
        <w:t>3</w:t>
      </w:r>
      <w:r w:rsidR="0019636A" w:rsidRPr="00AF5520">
        <w:tab/>
        <w:t>General Provisions</w:t>
      </w:r>
    </w:p>
    <w:p w14:paraId="7C5AAC5B" w14:textId="1D27E165"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w:t>
      </w:r>
      <w:r w:rsidR="00B81D9A" w:rsidRPr="00B81D9A">
        <w:t xml:space="preserve"> </w:t>
      </w:r>
      <w:r w:rsidR="00B81D9A">
        <w:t>other agreed communication method.</w:t>
      </w:r>
    </w:p>
    <w:p w14:paraId="3D931260" w14:textId="5E8D2580"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19636A" w:rsidRPr="00AF5520">
        <w:t xml:space="preserve"> 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066B04"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 </w:t>
      </w:r>
      <w:r w:rsidR="00DC07AB">
        <w:t>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4E34B555" w14:textId="77777777" w:rsidR="0019636A" w:rsidRPr="00AF5520" w:rsidRDefault="00027890" w:rsidP="0038415A">
      <w:pPr>
        <w:ind w:left="2138" w:hanging="720"/>
        <w:outlineLvl w:val="0"/>
      </w:pPr>
      <w:r w:rsidRPr="00AF5520">
        <w:t>8.3.3.</w:t>
      </w:r>
      <w:r w:rsidR="0019636A" w:rsidRPr="00AF5520">
        <w:t>3</w:t>
      </w:r>
      <w:r w:rsidR="0019636A" w:rsidRPr="00AF5520">
        <w:tab/>
        <w:t xml:space="preserve">The following provisions shall govern the issuance, renewal and release of the Performance Bond or Letter of Credit:- </w:t>
      </w:r>
    </w:p>
    <w:p w14:paraId="571D4A28"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19B2B6ED"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w:t>
      </w:r>
      <w:r w:rsidRPr="00AF5520">
        <w:lastRenderedPageBreak/>
        <w:t xml:space="preserve">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78206621"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0DFAFD7F"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70DBAE33"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36B6DC27" w14:textId="47AD3B20"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have been credited to the Bank Account and </w:t>
      </w:r>
      <w:r w:rsidR="002B2E6D">
        <w:t>The Company</w:t>
      </w:r>
      <w:r w:rsidR="0019636A" w:rsidRPr="00AF5520">
        <w:t xml:space="preserve"> shall have received notice of such credit</w:t>
      </w:r>
      <w:r w:rsidR="003273BE" w:rsidRPr="00AF5520">
        <w:t>.</w:t>
      </w:r>
    </w:p>
    <w:p w14:paraId="2028A74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52A6F45C" w14:textId="5BC20E3E"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69F960E2" w14:textId="01472463"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1F06BAC9" w14:textId="77777777" w:rsidR="0019636A" w:rsidRPr="00AF5520" w:rsidRDefault="0019636A" w:rsidP="00513E6A">
      <w:pPr>
        <w:ind w:left="2835" w:hanging="708"/>
        <w:outlineLvl w:val="0"/>
      </w:pPr>
      <w:r w:rsidRPr="00AF5520">
        <w:t>i)</w:t>
      </w:r>
      <w:r w:rsidRPr="00AF5520">
        <w:tab/>
        <w:t>where a Performance Bond or a Letter of Credit is to substitute for other securities, it must be issued or given at least 45 days before such immediately preceding 31st March or 30th September (as the case may be).</w:t>
      </w:r>
    </w:p>
    <w:p w14:paraId="60386E16"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w:t>
      </w:r>
      <w:r w:rsidRPr="00AF5520">
        <w:lastRenderedPageBreak/>
        <w:t xml:space="preserve">days before such immediately preceding 31st March or 30th September (as the case may be).  </w:t>
      </w:r>
    </w:p>
    <w:p w14:paraId="6FE41D41" w14:textId="214B9919"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1D432999" w14:textId="77777777" w:rsidR="00FB7B76" w:rsidRPr="00AF5520" w:rsidRDefault="00FB7B76">
      <w:pPr>
        <w:ind w:left="709" w:hanging="709"/>
        <w:outlineLvl w:val="0"/>
        <w:rPr>
          <w:b/>
        </w:rPr>
      </w:pPr>
    </w:p>
    <w:p w14:paraId="349F841C" w14:textId="77777777" w:rsidR="00FB7B76" w:rsidRPr="00AF5520" w:rsidRDefault="00FB7B76">
      <w:pPr>
        <w:ind w:left="709" w:hanging="709"/>
        <w:outlineLvl w:val="0"/>
        <w:rPr>
          <w:b/>
        </w:rPr>
      </w:pPr>
    </w:p>
    <w:p w14:paraId="669C027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A18207F" w14:textId="6C3D1139"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5AA36C9F" w14:textId="7DCAA570"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A8AEA5A" w14:textId="77777777" w:rsidR="00930CAF" w:rsidRPr="00AF5520" w:rsidRDefault="0019636A">
      <w:pPr>
        <w:ind w:left="1440" w:hanging="720"/>
      </w:pPr>
      <w:r w:rsidRPr="00AF5520">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4E4D4953"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602CBB3" w14:textId="6239A74E" w:rsidR="00930CAF" w:rsidRPr="00AF5520" w:rsidRDefault="0019636A">
      <w:pPr>
        <w:ind w:left="1440" w:hanging="720"/>
      </w:pPr>
      <w:r w:rsidRPr="00AF5520">
        <w:t>9</w:t>
      </w:r>
      <w:r w:rsidR="00930CAF" w:rsidRPr="00AF5520">
        <w:t>.1.4</w:t>
      </w:r>
      <w:r w:rsidR="00930CAF" w:rsidRPr="00AF5520">
        <w:tab/>
        <w:t xml:space="preserve">otherwise develop their TO Construction Programmes or, in the case of </w:t>
      </w:r>
      <w:r w:rsidR="002B2E6D">
        <w:t>The Company</w:t>
      </w:r>
      <w:r w:rsidR="00930CAF" w:rsidRPr="00AF5520">
        <w:t>, any other relevant planning or analysis, taking into account, to the extent that it is reasonable and practicable to do so, the activities and requirements of each other Joint Project Party.</w:t>
      </w:r>
    </w:p>
    <w:p w14:paraId="344D3DA3" w14:textId="58D451A6"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1242651E" w14:textId="7DCCB4A8" w:rsidR="000F2D93" w:rsidRPr="00AF5520" w:rsidRDefault="000F2D93">
      <w:pPr>
        <w:ind w:left="720" w:hanging="720"/>
      </w:pPr>
      <w:r w:rsidRPr="00AF5520">
        <w:lastRenderedPageBreak/>
        <w:t>9.3</w:t>
      </w:r>
      <w:r w:rsidRPr="00AF5520">
        <w:tab/>
        <w:t xml:space="preserve">Where a Construction Project involves the connection of 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182DEDA4" w14:textId="51D883A7"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350279D5"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3B089E45" w14:textId="72EF0455"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54AC9841"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C59D19F" w14:textId="77777777" w:rsidR="00FB7B76" w:rsidRPr="00AF5520" w:rsidRDefault="00930CAF" w:rsidP="00FB7B76">
      <w:pPr>
        <w:pStyle w:val="Heading2"/>
        <w:numPr>
          <w:ilvl w:val="0"/>
          <w:numId w:val="0"/>
        </w:numPr>
        <w:ind w:left="720" w:hanging="720"/>
      </w:pPr>
      <w:r w:rsidRPr="00AF5520">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1CCBC311" w14:textId="77777777"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500711DB" w14:textId="71EB28D8"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3A44DE9E" w14:textId="19A9A9B9"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7F1D27FD" w14:textId="7AE3F532" w:rsidR="00930CAF" w:rsidRPr="00AF5520" w:rsidRDefault="00930CAF">
      <w:pPr>
        <w:pStyle w:val="Heading2"/>
        <w:numPr>
          <w:ilvl w:val="0"/>
          <w:numId w:val="0"/>
        </w:numPr>
        <w:tabs>
          <w:tab w:val="clear" w:pos="720"/>
        </w:tabs>
        <w:ind w:left="1440" w:hanging="720"/>
      </w:pPr>
      <w:r w:rsidRPr="00AF5520">
        <w:lastRenderedPageBreak/>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1C9417E3" w14:textId="16427AA6"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7865266B"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5B7FD799" w14:textId="77777777" w:rsidR="00930CAF" w:rsidRPr="00AF5520" w:rsidRDefault="00930CAF" w:rsidP="0019636A">
      <w:pPr>
        <w:pStyle w:val="Heading2"/>
        <w:numPr>
          <w:ilvl w:val="0"/>
          <w:numId w:val="0"/>
        </w:numPr>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527EE4D1" w14:textId="77777777" w:rsidR="00930CAF" w:rsidRPr="00AF5520" w:rsidRDefault="00930CAF">
      <w:pPr>
        <w:pStyle w:val="Heading2"/>
        <w:numPr>
          <w:ilvl w:val="0"/>
          <w:numId w:val="0"/>
        </w:numPr>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691D16C4" w14:textId="21E0E492" w:rsidR="00930CAF" w:rsidRPr="00AF5520" w:rsidRDefault="00930CAF">
      <w:pPr>
        <w:pStyle w:val="Heading2"/>
        <w:numPr>
          <w:ilvl w:val="0"/>
          <w:numId w:val="0"/>
        </w:numPr>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1BFF4C2D" w14:textId="4BAD6BA9" w:rsidR="00AF37B3" w:rsidRPr="00AF5520" w:rsidRDefault="00930CAF" w:rsidP="00F40DD7">
      <w:pPr>
        <w:pStyle w:val="Heading2"/>
        <w:numPr>
          <w:ilvl w:val="0"/>
          <w:numId w:val="0"/>
        </w:numPr>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Co-ordinators acting on behalf of such User are authorised and competent pursuant to the requirements of </w:t>
      </w:r>
      <w:r w:rsidR="00613AF1" w:rsidRPr="00AF5520">
        <w:t>the relevant appendix of OC8</w:t>
      </w:r>
      <w:r w:rsidRPr="00AF5520">
        <w:t>.</w:t>
      </w:r>
    </w:p>
    <w:p w14:paraId="2C1A0E33"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7E9F88AD" w14:textId="57081C31" w:rsidR="00B33A64" w:rsidRPr="00AF5520" w:rsidRDefault="00B33A64" w:rsidP="00B33A64">
      <w:pPr>
        <w:pStyle w:val="Heading2"/>
        <w:numPr>
          <w:ilvl w:val="0"/>
          <w:numId w:val="0"/>
        </w:numPr>
        <w:tabs>
          <w:tab w:val="clear" w:pos="720"/>
        </w:tabs>
        <w:ind w:left="720" w:hanging="720"/>
      </w:pPr>
      <w:r w:rsidRPr="00AF5520">
        <w:t>1</w:t>
      </w:r>
      <w:r w:rsidR="0019636A" w:rsidRPr="00AF5520">
        <w:t>2</w:t>
      </w:r>
      <w:r w:rsidRPr="00AF5520">
        <w:t>.1</w:t>
      </w:r>
      <w:r w:rsidRPr="00AF5520">
        <w:tab/>
        <w:t xml:space="preserve">Prior </w:t>
      </w:r>
      <w:bookmarkStart w:id="250" w:name="OLE_LINK5"/>
      <w:bookmarkStart w:id="251" w:name="OLE_LINK6"/>
      <w:r w:rsidRPr="00AF5520">
        <w:t>to the Completion Date under a TO Construction Agreement</w:t>
      </w:r>
      <w:bookmarkEnd w:id="250"/>
      <w:bookmarkEnd w:id="251"/>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252" w:name="OLE_LINK3"/>
      <w:bookmarkStart w:id="253" w:name="OLE_LINK4"/>
      <w:r w:rsidR="00A311C3" w:rsidRPr="00AF5520">
        <w:t>Interface Site Party</w:t>
      </w:r>
      <w:bookmarkEnd w:id="252"/>
      <w:bookmarkEnd w:id="253"/>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494B3FFF"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66E2E9E2" w14:textId="77777777" w:rsidR="00B33A64"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2A33718C" w14:textId="77777777" w:rsidR="00A311C3" w:rsidRPr="00AF5520" w:rsidRDefault="00B33A64" w:rsidP="00B33A64">
      <w:pPr>
        <w:pStyle w:val="Heading2"/>
        <w:numPr>
          <w:ilvl w:val="0"/>
          <w:numId w:val="0"/>
        </w:numPr>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1297D7A9" w14:textId="77777777" w:rsidR="00B33A64" w:rsidRPr="00AF5520" w:rsidRDefault="00A311C3" w:rsidP="00B33A64">
      <w:pPr>
        <w:pStyle w:val="Heading2"/>
        <w:numPr>
          <w:ilvl w:val="0"/>
          <w:numId w:val="0"/>
        </w:numPr>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66393307" w14:textId="77777777" w:rsidR="003D60EE" w:rsidRPr="00AF5520" w:rsidRDefault="00B33A64" w:rsidP="003D60EE">
      <w:pPr>
        <w:outlineLvl w:val="0"/>
        <w:rPr>
          <w:b/>
        </w:rPr>
      </w:pPr>
      <w:r w:rsidRPr="00AF5520">
        <w:rPr>
          <w:b/>
        </w:rPr>
        <w:lastRenderedPageBreak/>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3B677C12" w14:textId="77777777" w:rsidR="003D60EE" w:rsidRPr="00AF5520" w:rsidRDefault="003D60EE" w:rsidP="003D60EE">
      <w:pPr>
        <w:pStyle w:val="Heading2"/>
        <w:numPr>
          <w:ilvl w:val="0"/>
          <w:numId w:val="0"/>
        </w:numPr>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0C0F80EE" w14:textId="77777777" w:rsidR="003D60EE" w:rsidRPr="00AF5520" w:rsidRDefault="003D60EE" w:rsidP="003D60EE">
      <w:pPr>
        <w:pStyle w:val="Heading2"/>
        <w:numPr>
          <w:ilvl w:val="0"/>
          <w:numId w:val="0"/>
        </w:numPr>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49D1DB64" w14:textId="29888EB2" w:rsidR="003D60EE" w:rsidRPr="00AF5520" w:rsidRDefault="003D60EE" w:rsidP="003D60EE">
      <w:pPr>
        <w:pStyle w:val="Heading2"/>
        <w:numPr>
          <w:ilvl w:val="0"/>
          <w:numId w:val="0"/>
        </w:numPr>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12DA5642" w14:textId="342B6105" w:rsidR="003D60EE" w:rsidRPr="00AF5520" w:rsidRDefault="003D60EE" w:rsidP="003D60EE">
      <w:pPr>
        <w:pStyle w:val="Heading2"/>
        <w:numPr>
          <w:ilvl w:val="0"/>
          <w:numId w:val="0"/>
        </w:numPr>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5D2BEE07" w14:textId="4F9B3B27" w:rsidR="003D60EE" w:rsidRPr="00AF5520" w:rsidRDefault="003D60EE" w:rsidP="003D60EE">
      <w:pPr>
        <w:pStyle w:val="Heading2"/>
        <w:numPr>
          <w:ilvl w:val="0"/>
          <w:numId w:val="0"/>
        </w:numPr>
        <w:tabs>
          <w:tab w:val="clear" w:pos="720"/>
        </w:tabs>
        <w:ind w:left="1440" w:hanging="720"/>
      </w:pPr>
      <w:r w:rsidRPr="00AF5520">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79576A64" w14:textId="1139159F" w:rsidR="003D60EE" w:rsidRPr="00AF5520" w:rsidRDefault="003D60EE" w:rsidP="003D60EE">
      <w:pPr>
        <w:pStyle w:val="Heading2"/>
        <w:numPr>
          <w:ilvl w:val="0"/>
          <w:numId w:val="0"/>
        </w:numPr>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29997517" w14:textId="77777777" w:rsidR="003D60EE" w:rsidRPr="00AF5520" w:rsidRDefault="003D60EE" w:rsidP="003D60EE">
      <w:pPr>
        <w:pStyle w:val="Heading2"/>
        <w:numPr>
          <w:ilvl w:val="0"/>
          <w:numId w:val="0"/>
        </w:numPr>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F2DC972" w14:textId="77777777" w:rsidR="003D60EE" w:rsidRPr="00AF5520" w:rsidRDefault="003D60EE" w:rsidP="003D60EE">
      <w:pPr>
        <w:pStyle w:val="Heading2"/>
        <w:numPr>
          <w:ilvl w:val="0"/>
          <w:numId w:val="0"/>
        </w:numPr>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1A960F4E" w14:textId="77777777" w:rsidR="003D60EE" w:rsidRPr="00AF5520" w:rsidRDefault="003D60EE" w:rsidP="003D60EE">
      <w:pPr>
        <w:pStyle w:val="Heading2"/>
        <w:numPr>
          <w:ilvl w:val="0"/>
          <w:numId w:val="0"/>
        </w:numPr>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09D5E49A" w14:textId="39BD1210" w:rsidR="003D60EE" w:rsidRPr="00AF5520" w:rsidRDefault="003D60EE" w:rsidP="003D60EE">
      <w:pPr>
        <w:pStyle w:val="Heading2"/>
        <w:numPr>
          <w:ilvl w:val="0"/>
          <w:numId w:val="0"/>
        </w:numPr>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 xml:space="preserve">Embedded </w:t>
      </w:r>
      <w:r w:rsidR="002D43D0" w:rsidRPr="00AF5520">
        <w:lastRenderedPageBreak/>
        <w:t>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6DAFA370" w14:textId="256AD1D2" w:rsidR="003D60EE" w:rsidRPr="00AF5520" w:rsidRDefault="003D60EE" w:rsidP="003D60EE">
      <w:pPr>
        <w:pStyle w:val="Heading2"/>
        <w:numPr>
          <w:ilvl w:val="0"/>
          <w:numId w:val="0"/>
        </w:numPr>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061DE212"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4376930C" w14:textId="0E002F3F"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36F40A47" w14:textId="38214214"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4B3B143E" w14:textId="6EF0C9F6"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34846F2F" w14:textId="56B13A64"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254" w:name="_DV_C56"/>
    </w:p>
    <w:p w14:paraId="57AA1DB0" w14:textId="3601030A" w:rsidR="001C2DF2" w:rsidRPr="00AF5520" w:rsidRDefault="001C2DF2" w:rsidP="001C2DF2">
      <w:pPr>
        <w:ind w:left="709" w:hanging="709"/>
      </w:pPr>
      <w:bookmarkStart w:id="255" w:name="_DV_C57"/>
      <w:bookmarkEnd w:id="254"/>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255"/>
    <w:p w14:paraId="3441CAF2" w14:textId="29B6FEDC"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w:t>
      </w:r>
      <w:r w:rsidRPr="00AF5520">
        <w:lastRenderedPageBreak/>
        <w:t xml:space="preserve">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5B136FDE" w14:textId="23F1668C" w:rsidR="001C2DF2" w:rsidRPr="00AF5520" w:rsidRDefault="001C2DF2" w:rsidP="001C2DF2">
      <w:pPr>
        <w:ind w:left="720" w:hanging="720"/>
        <w:outlineLvl w:val="1"/>
      </w:pPr>
      <w:bookmarkStart w:id="256"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256"/>
    </w:p>
    <w:p w14:paraId="13B77C35" w14:textId="77777777" w:rsidR="001C2DF2" w:rsidRPr="00AF5520" w:rsidRDefault="001C2DF2" w:rsidP="001C2DF2">
      <w:pPr>
        <w:ind w:left="720" w:hanging="720"/>
        <w:outlineLvl w:val="1"/>
      </w:pPr>
    </w:p>
    <w:p w14:paraId="0124A798"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763E1761" w14:textId="77777777" w:rsidR="00B33A64" w:rsidRPr="00AF5520" w:rsidRDefault="00930CAF">
      <w:pPr>
        <w:pStyle w:val="Heading2"/>
        <w:numPr>
          <w:ilvl w:val="0"/>
          <w:numId w:val="0"/>
        </w:numPr>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4713E80A" w14:textId="7EF7DD00" w:rsidR="00930CAF"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61B99A21" w14:textId="05E64888" w:rsidR="00E42065" w:rsidRPr="00AF5520" w:rsidRDefault="00B33A64" w:rsidP="00B33A64">
      <w:pPr>
        <w:pStyle w:val="Heading2"/>
        <w:numPr>
          <w:ilvl w:val="0"/>
          <w:numId w:val="0"/>
        </w:numPr>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connected to such </w:t>
      </w:r>
      <w:r w:rsidR="009849CD" w:rsidRPr="00AF5520">
        <w:t>Transmission Interface</w:t>
      </w:r>
      <w:r w:rsidR="00E42065" w:rsidRPr="00AF5520">
        <w:t xml:space="preserve"> Site and the relevant Transmission Interface Site Parties shall provide such Transmission Owner with the information 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required to provide to the Onshore Transmission Owner under this paragraph 15.1.2.</w:t>
      </w:r>
    </w:p>
    <w:p w14:paraId="285ABD4E" w14:textId="6E7942E0" w:rsidR="003D60EE" w:rsidRPr="00AF5520" w:rsidRDefault="003D60EE" w:rsidP="003D60EE">
      <w:pPr>
        <w:pStyle w:val="Heading2"/>
        <w:numPr>
          <w:ilvl w:val="0"/>
          <w:numId w:val="0"/>
        </w:numPr>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3C1D2098" w14:textId="44DE1282" w:rsidR="00930CAF" w:rsidRPr="00AF5520" w:rsidRDefault="00E12ECB">
      <w:pPr>
        <w:pStyle w:val="Heading2"/>
        <w:numPr>
          <w:ilvl w:val="0"/>
          <w:numId w:val="0"/>
        </w:numPr>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44783718" w14:textId="4F6C0EB1" w:rsidR="00B33A64" w:rsidRPr="00AF5520" w:rsidRDefault="00B33A64" w:rsidP="00B33A64">
      <w:pPr>
        <w:pStyle w:val="Heading2"/>
        <w:numPr>
          <w:ilvl w:val="0"/>
          <w:numId w:val="0"/>
        </w:numPr>
        <w:tabs>
          <w:tab w:val="clear" w:pos="720"/>
        </w:tabs>
        <w:ind w:left="720" w:hanging="720"/>
      </w:pPr>
      <w:r w:rsidRPr="00AF5520">
        <w:lastRenderedPageBreak/>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52E65F52" w14:textId="7F16B23C" w:rsidR="003D60EE" w:rsidRPr="00AF5520" w:rsidRDefault="003D60EE">
      <w:pPr>
        <w:pStyle w:val="Heading2"/>
        <w:numPr>
          <w:ilvl w:val="0"/>
          <w:numId w:val="0"/>
        </w:numPr>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AE3B131" w14:textId="77777777" w:rsidR="00930CAF" w:rsidRPr="00AF5520" w:rsidRDefault="00930CAF">
      <w:pPr>
        <w:pStyle w:val="Heading2"/>
        <w:numPr>
          <w:ilvl w:val="0"/>
          <w:numId w:val="0"/>
        </w:numPr>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3C118DED" w14:textId="24C0A23B" w:rsidR="00F40DD7" w:rsidRPr="00AF5520" w:rsidRDefault="00930CAF" w:rsidP="001C2DF2">
      <w:pPr>
        <w:pStyle w:val="Heading2"/>
        <w:numPr>
          <w:ilvl w:val="0"/>
          <w:numId w:val="0"/>
        </w:numPr>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Conditions of</w:t>
      </w:r>
      <w:r w:rsidRPr="00AF5520">
        <w:t xml:space="preserve">  the Grid Code</w:t>
      </w:r>
      <w:r w:rsidR="00B94268">
        <w:t xml:space="preserve"> as applicable to EU Code User’s and</w:t>
      </w:r>
      <w:r w:rsidRPr="00AF5520">
        <w:t xml:space="preserve"> (as amended from time to time).</w:t>
      </w:r>
    </w:p>
    <w:p w14:paraId="087E90F2" w14:textId="77777777" w:rsidR="001C2DF2" w:rsidRPr="00AF5520" w:rsidRDefault="001C2DF2" w:rsidP="001C2DF2">
      <w:pPr>
        <w:pStyle w:val="Heading2"/>
        <w:numPr>
          <w:ilvl w:val="0"/>
          <w:numId w:val="0"/>
        </w:numPr>
        <w:tabs>
          <w:tab w:val="clear" w:pos="720"/>
        </w:tabs>
        <w:ind w:left="720" w:hanging="720"/>
      </w:pPr>
    </w:p>
    <w:p w14:paraId="7A8B5134" w14:textId="77777777" w:rsidR="00930CAF" w:rsidRPr="00AF5520" w:rsidRDefault="00B33A64">
      <w:pPr>
        <w:pStyle w:val="Heading2"/>
        <w:numPr>
          <w:ilvl w:val="0"/>
          <w:numId w:val="0"/>
        </w:numPr>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4DB7280F" w14:textId="77777777" w:rsidR="00930CAF" w:rsidRPr="00AF5520" w:rsidRDefault="00B33A64">
      <w:pPr>
        <w:pStyle w:val="Heading2"/>
        <w:numPr>
          <w:ilvl w:val="0"/>
          <w:numId w:val="0"/>
        </w:numPr>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06889E25" w14:textId="0444FE5E" w:rsidR="00096F07" w:rsidRPr="00AF5520" w:rsidRDefault="00E12ECB" w:rsidP="00096F07">
      <w:pPr>
        <w:pStyle w:val="Heading2"/>
        <w:numPr>
          <w:ilvl w:val="0"/>
          <w:numId w:val="0"/>
        </w:numPr>
        <w:tabs>
          <w:tab w:val="clear" w:pos="720"/>
        </w:tabs>
        <w:ind w:left="720" w:hanging="720"/>
      </w:pPr>
      <w:r w:rsidRPr="00AF5520">
        <w:t>16.2</w:t>
      </w:r>
      <w:r w:rsidR="00096F07" w:rsidRPr="00AF5520">
        <w:tab/>
        <w:t>The provisions relating to access to Transmission Interface Sites by other Transmission Owners , are set out in the Transmission Interface Agreement between such Transmission Owners.</w:t>
      </w:r>
    </w:p>
    <w:p w14:paraId="4227AAFD" w14:textId="0D1C83C9" w:rsidR="009E5447" w:rsidRPr="00AF5520" w:rsidRDefault="009E5447" w:rsidP="009E5447">
      <w:pPr>
        <w:pStyle w:val="Heading2"/>
        <w:numPr>
          <w:ilvl w:val="0"/>
          <w:numId w:val="0"/>
        </w:numPr>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06D77292" w14:textId="77777777" w:rsidR="00930CAF" w:rsidRPr="00AF5520" w:rsidRDefault="00B33A64">
      <w:pPr>
        <w:pStyle w:val="Heading2"/>
        <w:numPr>
          <w:ilvl w:val="0"/>
          <w:numId w:val="0"/>
        </w:numPr>
        <w:tabs>
          <w:tab w:val="clear" w:pos="720"/>
        </w:tabs>
        <w:ind w:left="720" w:hanging="720"/>
      </w:pPr>
      <w:r w:rsidRPr="00AF5520">
        <w:lastRenderedPageBreak/>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12530988" w14:textId="77777777" w:rsidR="001C2DF2" w:rsidRPr="00AF5520" w:rsidRDefault="001C2DF2" w:rsidP="001C2DF2">
      <w:pPr>
        <w:pStyle w:val="Heading2"/>
        <w:numPr>
          <w:ilvl w:val="0"/>
          <w:numId w:val="0"/>
        </w:numPr>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16A16C9E" w14:textId="77777777" w:rsidR="001C2DF2" w:rsidRPr="00AF5520" w:rsidRDefault="001C2DF2">
      <w:pPr>
        <w:pStyle w:val="Heading2"/>
        <w:numPr>
          <w:ilvl w:val="0"/>
          <w:numId w:val="0"/>
        </w:numPr>
        <w:tabs>
          <w:tab w:val="clear" w:pos="720"/>
        </w:tabs>
        <w:ind w:left="720" w:hanging="720"/>
      </w:pPr>
    </w:p>
    <w:p w14:paraId="49D0A471" w14:textId="77777777" w:rsidR="001C2DF2" w:rsidRPr="00AF5520" w:rsidRDefault="001C2DF2">
      <w:pPr>
        <w:pStyle w:val="Heading2"/>
        <w:numPr>
          <w:ilvl w:val="0"/>
          <w:numId w:val="0"/>
        </w:numPr>
        <w:tabs>
          <w:tab w:val="clear" w:pos="720"/>
        </w:tabs>
        <w:ind w:left="720" w:hanging="720"/>
      </w:pPr>
    </w:p>
    <w:p w14:paraId="644161FC" w14:textId="77777777" w:rsidR="001C2DF2" w:rsidRPr="00AF5520" w:rsidRDefault="001C2DF2">
      <w:pPr>
        <w:pStyle w:val="Heading2"/>
        <w:numPr>
          <w:ilvl w:val="0"/>
          <w:numId w:val="0"/>
        </w:numPr>
        <w:tabs>
          <w:tab w:val="clear" w:pos="720"/>
        </w:tabs>
        <w:ind w:left="720" w:hanging="720"/>
      </w:pPr>
    </w:p>
    <w:p w14:paraId="3B58DFB5"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5B8AF074" w14:textId="67C937C4" w:rsidR="00930CAF" w:rsidRPr="00AF5520" w:rsidRDefault="00E61188">
      <w:pPr>
        <w:ind w:left="720" w:hanging="720"/>
      </w:pPr>
      <w:r w:rsidRPr="00AF5520">
        <w:t>1</w:t>
      </w:r>
      <w:r w:rsidR="0019636A" w:rsidRPr="00AF5520">
        <w:t>7</w:t>
      </w:r>
      <w:r w:rsidRPr="00AF5520">
        <w:t>.</w:t>
      </w:r>
      <w:r w:rsidR="00930CAF" w:rsidRPr="00AF5520">
        <w:t>1</w:t>
      </w:r>
      <w:r w:rsidR="00930CAF" w:rsidRPr="00AF5520">
        <w:tab/>
      </w:r>
      <w:r w:rsidR="002B2E6D">
        <w:t>The Company</w:t>
      </w:r>
      <w:r w:rsidR="00930CAF" w:rsidRPr="00AF5520">
        <w:t xml:space="preserve"> shall provide six months notice to a Transmission Owner of the date that </w:t>
      </w:r>
      <w:r w:rsidR="002B2E6D">
        <w:t>The Company</w:t>
      </w:r>
      <w:r w:rsidR="00930CAF" w:rsidRPr="00AF5520">
        <w:t xml:space="preserve"> intends to permanently disconnect User Equipment which is connected to such Transmission Owner's Transmission System.</w:t>
      </w:r>
    </w:p>
    <w:p w14:paraId="7C3779D7" w14:textId="55970BF2" w:rsidR="00930CAF" w:rsidRPr="00AF5520" w:rsidRDefault="00E61188">
      <w:pPr>
        <w:ind w:left="720" w:hanging="720"/>
      </w:pPr>
      <w:r w:rsidRPr="00AF5520">
        <w:t>1</w:t>
      </w:r>
      <w:r w:rsidR="0019636A" w:rsidRPr="00AF5520">
        <w:t>7</w:t>
      </w:r>
      <w:r w:rsidRPr="00AF5520">
        <w:t>.</w:t>
      </w:r>
      <w:r w:rsidR="00930CAF" w:rsidRPr="00AF5520">
        <w:t>2</w:t>
      </w:r>
      <w:r w:rsidR="00930CAF" w:rsidRPr="00AF5520">
        <w:tab/>
      </w:r>
      <w:r w:rsidR="002B2E6D">
        <w:t>The Company</w:t>
      </w:r>
      <w:r w:rsidR="00930CAF" w:rsidRPr="00AF5520">
        <w:t xml:space="preserve"> may provide a Transmission Owner with more than six months notice of an intended permanent disconnection of User Equipment connected to such Transmission Owner's Transmission System only where </w:t>
      </w:r>
      <w:r w:rsidR="002B2E6D">
        <w:t>The Company</w:t>
      </w:r>
      <w:r w:rsidR="00930CAF" w:rsidRPr="00AF5520">
        <w:t xml:space="preserve"> has obtained the prior consent of the relevant User to give such longer notice. </w:t>
      </w:r>
    </w:p>
    <w:p w14:paraId="774A15ED" w14:textId="1EB22A2B"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r w:rsidR="002B2E6D">
        <w:t>The Company</w:t>
      </w:r>
      <w:r w:rsidR="00930CAF" w:rsidRPr="00AF5520">
        <w:t xml:space="preserve"> permanently disconnects a User which was connected to a Transmission Owner's Transmission System:</w:t>
      </w:r>
    </w:p>
    <w:p w14:paraId="703829CB" w14:textId="340872A3" w:rsidR="00930CAF" w:rsidRPr="00AF5520" w:rsidRDefault="00E61188">
      <w:pPr>
        <w:ind w:left="1440" w:hanging="720"/>
      </w:pPr>
      <w:r w:rsidRPr="00AF5520">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35A844F6"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136A60B8" w14:textId="4322A7D6"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730D3407" w14:textId="0C660651" w:rsidR="00930CAF" w:rsidRPr="00AF5520" w:rsidRDefault="00E61188" w:rsidP="004A0B64">
      <w:pPr>
        <w:pStyle w:val="Schedule1"/>
        <w:tabs>
          <w:tab w:val="clear" w:pos="720"/>
        </w:tabs>
        <w:outlineLvl w:val="9"/>
        <w:rPr>
          <w:kern w:val="0"/>
        </w:rPr>
      </w:pPr>
      <w:r w:rsidRPr="00AF5520">
        <w:rPr>
          <w:kern w:val="0"/>
        </w:rPr>
        <w:lastRenderedPageBreak/>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5C91F1CB" w14:textId="77777777" w:rsidR="001C2DF2" w:rsidRPr="00AF5520" w:rsidRDefault="001C2DF2" w:rsidP="001C2DF2">
      <w:pPr>
        <w:rPr>
          <w:b/>
        </w:rPr>
      </w:pPr>
      <w:bookmarkStart w:id="257" w:name="_DV_C66"/>
    </w:p>
    <w:p w14:paraId="65F5DF52" w14:textId="77777777" w:rsidR="001C2DF2" w:rsidRPr="00AF5520" w:rsidRDefault="001C2DF2" w:rsidP="001C2DF2">
      <w:pPr>
        <w:rPr>
          <w:b/>
        </w:rPr>
      </w:pPr>
      <w:r w:rsidRPr="00AF5520">
        <w:rPr>
          <w:b/>
        </w:rPr>
        <w:t>18.</w:t>
      </w:r>
      <w:r w:rsidRPr="00AF5520">
        <w:rPr>
          <w:b/>
        </w:rPr>
        <w:tab/>
        <w:t>PROCESS IN THE CASE OF OTSDUW BUILD</w:t>
      </w:r>
      <w:bookmarkEnd w:id="257"/>
    </w:p>
    <w:p w14:paraId="2485402E" w14:textId="2E5C02BE" w:rsidR="001C2DF2" w:rsidRPr="00AF5520" w:rsidRDefault="001C2DF2" w:rsidP="001C2DF2">
      <w:pPr>
        <w:ind w:left="709" w:hanging="709"/>
      </w:pPr>
      <w:bookmarkStart w:id="258" w:name="_DV_C67"/>
      <w:r w:rsidRPr="00AF5520">
        <w:t>18.1</w:t>
      </w:r>
      <w:r w:rsidRPr="00AF5520">
        <w:tab/>
        <w:t xml:space="preserve">In the case of OTSDUW Build, </w:t>
      </w:r>
      <w:bookmarkStart w:id="259" w:name="_DV_C68"/>
      <w:bookmarkEnd w:id="258"/>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260" w:name="_DV_C78"/>
      <w:bookmarkEnd w:id="259"/>
    </w:p>
    <w:p w14:paraId="26FBF410" w14:textId="77777777"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260"/>
      <w:r w:rsidRPr="00AF5520">
        <w:t xml:space="preserve"> </w:t>
      </w:r>
    </w:p>
    <w:p w14:paraId="2ACECB00" w14:textId="77777777" w:rsidR="001C2DF2" w:rsidRPr="00AF5520" w:rsidRDefault="001C2DF2" w:rsidP="001C2DF2">
      <w:pPr>
        <w:ind w:left="709" w:hanging="709"/>
      </w:pPr>
      <w:r w:rsidRPr="00AF5520">
        <w:t>18.3</w:t>
      </w:r>
      <w:r w:rsidRPr="00AF5520">
        <w:tab/>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14:paraId="5A4E99E3" w14:textId="6B5F5F9D" w:rsidR="001C2DF2" w:rsidRDefault="001C2DF2" w:rsidP="001C2DF2">
      <w:pPr>
        <w:ind w:left="709" w:hanging="709"/>
        <w:rPr>
          <w:ins w:id="261" w:author="Angela Quinn (NESO)" w:date="2024-10-09T12:08:00Z"/>
        </w:rPr>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14:paraId="715348A4" w14:textId="6056DAC6" w:rsidR="008B5D18" w:rsidRDefault="008B5D18" w:rsidP="001C2DF2">
      <w:pPr>
        <w:ind w:left="709" w:hanging="709"/>
        <w:rPr>
          <w:ins w:id="262" w:author="Angela Quinn (NESO)" w:date="2024-10-09T12:08:00Z"/>
          <w:b/>
          <w:bCs/>
        </w:rPr>
      </w:pPr>
      <w:ins w:id="263" w:author="Angela Quinn (NESO)" w:date="2024-10-09T12:08:00Z">
        <w:r w:rsidRPr="008B5D18">
          <w:rPr>
            <w:b/>
            <w:bCs/>
          </w:rPr>
          <w:t>19.</w:t>
        </w:r>
        <w:r w:rsidRPr="008B5D18">
          <w:rPr>
            <w:b/>
            <w:bCs/>
          </w:rPr>
          <w:tab/>
          <w:t>PROCESS OF RESERVATION</w:t>
        </w:r>
      </w:ins>
    </w:p>
    <w:p w14:paraId="5D720FD2" w14:textId="01EB9FE1" w:rsidR="00127413" w:rsidRDefault="00127413" w:rsidP="001C2DF2">
      <w:pPr>
        <w:ind w:left="709" w:hanging="709"/>
        <w:rPr>
          <w:ins w:id="264" w:author="Angela Quinn (NESO)" w:date="2024-10-09T12:15:00Z"/>
        </w:rPr>
      </w:pPr>
      <w:ins w:id="265" w:author="Angela Quinn (NESO)" w:date="2024-10-09T12:09:00Z">
        <w:r w:rsidRPr="00BE6363">
          <w:t>19.1</w:t>
        </w:r>
        <w:r>
          <w:rPr>
            <w:b/>
            <w:bCs/>
          </w:rPr>
          <w:tab/>
        </w:r>
        <w:r w:rsidRPr="00BE6363">
          <w:t xml:space="preserve">Where The Company wishes to </w:t>
        </w:r>
      </w:ins>
      <w:ins w:id="266" w:author="Alice Taylor (NESO)" w:date="2024-12-12T13:58:00Z">
        <w:r w:rsidR="002E74EC">
          <w:t xml:space="preserve">Reserve </w:t>
        </w:r>
      </w:ins>
      <w:ins w:id="267" w:author="Angela Quinn (NESO)" w:date="2024-10-09T12:09:00Z">
        <w:r w:rsidR="00B37FE1" w:rsidRPr="00BE6363">
          <w:t>in the context of a specif</w:t>
        </w:r>
      </w:ins>
      <w:ins w:id="268" w:author="Angela Quinn (NESO)" w:date="2024-10-09T12:10:00Z">
        <w:r w:rsidR="00B37FE1" w:rsidRPr="00BE6363">
          <w:t xml:space="preserve">ic </w:t>
        </w:r>
      </w:ins>
      <w:ins w:id="269" w:author="Angela Quinn (NESO)" w:date="2024-11-05T10:23:00Z">
        <w:r w:rsidR="00503FD9">
          <w:t>p</w:t>
        </w:r>
      </w:ins>
      <w:ins w:id="270" w:author="Angela Quinn (NESO)" w:date="2024-10-09T12:27:00Z">
        <w:r w:rsidR="00477CA3">
          <w:t>rojec</w:t>
        </w:r>
      </w:ins>
      <w:ins w:id="271" w:author="Angela Quinn (NESO)" w:date="2024-10-09T12:28:00Z">
        <w:r w:rsidR="00477CA3">
          <w:t>t</w:t>
        </w:r>
      </w:ins>
      <w:ins w:id="272" w:author="Angela Quinn (NESO)" w:date="2024-11-05T10:24:00Z">
        <w:r w:rsidR="00503FD9">
          <w:t xml:space="preserve"> for which it has received a Gate 2 Application</w:t>
        </w:r>
      </w:ins>
      <w:ins w:id="273" w:author="Angela Quinn (NESO)" w:date="2024-10-09T12:10:00Z">
        <w:r w:rsidR="00D374F0" w:rsidRPr="00BE6363">
          <w:t xml:space="preserve">, it shall submit The Company Application </w:t>
        </w:r>
      </w:ins>
      <w:ins w:id="274" w:author="Alice Taylor (NESO)" w:date="2024-12-12T14:04:00Z">
        <w:r w:rsidR="009E3A10">
          <w:t xml:space="preserve">Form </w:t>
        </w:r>
      </w:ins>
      <w:ins w:id="275" w:author="Angela Quinn (NESO)" w:date="2024-10-09T12:13:00Z">
        <w:r w:rsidR="00563F3E">
          <w:t>in accor</w:t>
        </w:r>
      </w:ins>
      <w:ins w:id="276" w:author="Angela Quinn (NESO)" w:date="2024-10-09T12:14:00Z">
        <w:r w:rsidR="00221CA7">
          <w:t>d</w:t>
        </w:r>
      </w:ins>
      <w:ins w:id="277" w:author="Angela Quinn (NESO)" w:date="2024-10-09T12:13:00Z">
        <w:r w:rsidR="00563F3E">
          <w:t>a</w:t>
        </w:r>
      </w:ins>
      <w:ins w:id="278" w:author="Angela Quinn (NESO)" w:date="2024-10-09T12:14:00Z">
        <w:r w:rsidR="00221CA7">
          <w:t>n</w:t>
        </w:r>
      </w:ins>
      <w:ins w:id="279" w:author="Angela Quinn (NESO)" w:date="2024-10-09T12:13:00Z">
        <w:r w:rsidR="00563F3E">
          <w:t>ce with paragraph 2.3A</w:t>
        </w:r>
      </w:ins>
      <w:ins w:id="280" w:author="Angela Quinn (NESO)" w:date="2024-10-09T12:10:00Z">
        <w:r w:rsidR="005D3E51" w:rsidRPr="00BE6363">
          <w:t xml:space="preserve"> but adapted </w:t>
        </w:r>
      </w:ins>
      <w:ins w:id="281" w:author="Angela Quinn (NESO)" w:date="2024-10-09T12:13:00Z">
        <w:r w:rsidR="00563F3E">
          <w:t xml:space="preserve">as required </w:t>
        </w:r>
      </w:ins>
      <w:ins w:id="282" w:author="Angela Quinn (NESO)" w:date="2024-10-09T12:10:00Z">
        <w:r w:rsidR="005D3E51" w:rsidRPr="00BE6363">
          <w:t>to ref</w:t>
        </w:r>
      </w:ins>
      <w:ins w:id="283" w:author="Angela Quinn (NESO)" w:date="2024-10-09T12:11:00Z">
        <w:r w:rsidR="005D3E51">
          <w:t>l</w:t>
        </w:r>
      </w:ins>
      <w:ins w:id="284" w:author="Angela Quinn (NESO)" w:date="2024-10-09T12:10:00Z">
        <w:r w:rsidR="005D3E51" w:rsidRPr="00BE6363">
          <w:t>ect that the applicat</w:t>
        </w:r>
      </w:ins>
      <w:ins w:id="285" w:author="Angela Quinn (NESO)" w:date="2024-10-09T12:13:00Z">
        <w:r w:rsidR="00563F3E">
          <w:t>ion</w:t>
        </w:r>
      </w:ins>
      <w:ins w:id="286" w:author="Angela Quinn (NESO)" w:date="2024-10-09T12:10:00Z">
        <w:r w:rsidR="005D3E51" w:rsidRPr="00BE6363">
          <w:t xml:space="preserve"> </w:t>
        </w:r>
      </w:ins>
      <w:ins w:id="287" w:author="Angela Quinn (NESO)" w:date="2024-10-09T12:19:00Z">
        <w:r w:rsidR="00372490">
          <w:t xml:space="preserve">whilst for that </w:t>
        </w:r>
      </w:ins>
      <w:ins w:id="288" w:author="Angela Quinn (NESO)" w:date="2024-11-05T10:24:00Z">
        <w:r w:rsidR="00503FD9">
          <w:t>p</w:t>
        </w:r>
      </w:ins>
      <w:ins w:id="289" w:author="Angela Quinn (NESO)" w:date="2024-10-09T12:19:00Z">
        <w:r w:rsidR="00372490">
          <w:t xml:space="preserve">roject </w:t>
        </w:r>
      </w:ins>
      <w:ins w:id="290" w:author="Angela Quinn (NESO)" w:date="2024-10-09T12:20:00Z">
        <w:r w:rsidR="00192747" w:rsidRPr="0012419E">
          <w:t>is in such case</w:t>
        </w:r>
        <w:r w:rsidR="00192747">
          <w:t xml:space="preserve"> </w:t>
        </w:r>
      </w:ins>
      <w:ins w:id="291" w:author="Angela Quinn (NESO)" w:date="2024-10-09T12:13:00Z">
        <w:r w:rsidR="00563F3E">
          <w:t>on behal</w:t>
        </w:r>
      </w:ins>
      <w:ins w:id="292" w:author="Angela Quinn (NESO)" w:date="2024-10-09T12:14:00Z">
        <w:r w:rsidR="00563F3E">
          <w:t>f of</w:t>
        </w:r>
      </w:ins>
      <w:ins w:id="293" w:author="Angela Quinn (NESO)" w:date="2024-10-09T12:11:00Z">
        <w:r w:rsidR="005D3E51" w:rsidRPr="00BE6363">
          <w:t xml:space="preserve"> The Company </w:t>
        </w:r>
      </w:ins>
      <w:ins w:id="294" w:author="Angela Quinn (NESO)" w:date="2024-10-09T12:20:00Z">
        <w:r w:rsidR="00192747">
          <w:t>to enable it to provide Reservation in a Gate 1 Offer</w:t>
        </w:r>
      </w:ins>
      <w:ins w:id="295" w:author="Angela Quinn (NESO)" w:date="2024-10-09T12:23:00Z">
        <w:r w:rsidR="00472675">
          <w:t xml:space="preserve"> and Gate 1 Agreement</w:t>
        </w:r>
      </w:ins>
      <w:ins w:id="296" w:author="Angela Quinn (NESO)" w:date="2024-10-09T12:20:00Z">
        <w:r w:rsidR="00192747">
          <w:t xml:space="preserve"> </w:t>
        </w:r>
      </w:ins>
      <w:ins w:id="297" w:author="Angela Quinn (NESO)" w:date="2024-10-09T12:11:00Z">
        <w:r w:rsidR="005D3E51" w:rsidRPr="00BE6363">
          <w:t>rather than</w:t>
        </w:r>
      </w:ins>
      <w:ins w:id="298" w:author="Angela Quinn (NESO)" w:date="2024-10-09T12:19:00Z">
        <w:r w:rsidR="00192747">
          <w:t xml:space="preserve"> as </w:t>
        </w:r>
      </w:ins>
      <w:ins w:id="299" w:author="Angela Quinn (NESO)" w:date="2024-10-09T12:20:00Z">
        <w:r w:rsidR="00192747">
          <w:t xml:space="preserve">would usually be the case </w:t>
        </w:r>
      </w:ins>
      <w:ins w:id="300" w:author="Angela Quinn (NESO)" w:date="2024-10-09T12:28:00Z">
        <w:r w:rsidR="00477CA3">
          <w:t xml:space="preserve">to make a corresponding Gate 2 Offer to and enter into a Gate 2 Agreement </w:t>
        </w:r>
      </w:ins>
      <w:ins w:id="301" w:author="Angela Quinn (NESO)" w:date="2024-10-09T12:29:00Z">
        <w:r w:rsidR="00477CA3">
          <w:t>with</w:t>
        </w:r>
        <w:r w:rsidR="004A629D">
          <w:t xml:space="preserve"> a</w:t>
        </w:r>
      </w:ins>
      <w:ins w:id="302" w:author="Angela Quinn (NESO)" w:date="2024-10-09T12:11:00Z">
        <w:r w:rsidR="005D3E51" w:rsidRPr="00BE6363">
          <w:t xml:space="preserve"> User</w:t>
        </w:r>
      </w:ins>
      <w:ins w:id="303" w:author="Angela Quinn (NESO)" w:date="2024-10-09T12:24:00Z">
        <w:r w:rsidR="00D85AD7">
          <w:t xml:space="preserve"> at that point in time</w:t>
        </w:r>
      </w:ins>
      <w:ins w:id="304" w:author="Angela Quinn (NESO)" w:date="2024-10-09T12:11:00Z">
        <w:r w:rsidR="005D3E51" w:rsidRPr="00BE6363">
          <w:t>.</w:t>
        </w:r>
      </w:ins>
    </w:p>
    <w:p w14:paraId="42E489E3" w14:textId="69BD5866" w:rsidR="00221CA7" w:rsidRDefault="00AE6AF7" w:rsidP="001C2DF2">
      <w:pPr>
        <w:ind w:left="709" w:hanging="709"/>
        <w:rPr>
          <w:ins w:id="305" w:author="Angela Quinn (NESO)" w:date="2024-10-09T12:31:00Z"/>
        </w:rPr>
      </w:pPr>
      <w:ins w:id="306" w:author="Angela Quinn (NESO)" w:date="2024-10-09T12:15:00Z">
        <w:r w:rsidRPr="00BE6363">
          <w:t>19.2</w:t>
        </w:r>
        <w:r w:rsidRPr="00BE6363">
          <w:tab/>
        </w:r>
        <w:r>
          <w:t xml:space="preserve">In the case </w:t>
        </w:r>
      </w:ins>
      <w:ins w:id="307" w:author="Angela Quinn (NESO)" w:date="2024-10-09T12:21:00Z">
        <w:r w:rsidR="00192747">
          <w:t>of Paragaph 19.1</w:t>
        </w:r>
        <w:r w:rsidR="00FC07EC">
          <w:t>,</w:t>
        </w:r>
      </w:ins>
      <w:ins w:id="308" w:author="Angela Quinn (NESO)" w:date="2024-10-09T12:15:00Z">
        <w:r>
          <w:t xml:space="preserve"> the </w:t>
        </w:r>
      </w:ins>
      <w:ins w:id="309" w:author="Angela Quinn (NESO)" w:date="2024-10-10T09:06:00Z">
        <w:r w:rsidR="006C4BDB">
          <w:t>resultin</w:t>
        </w:r>
      </w:ins>
      <w:ins w:id="310" w:author="Angela Quinn (NESO)" w:date="2024-10-10T09:07:00Z">
        <w:r w:rsidR="006C4BDB">
          <w:t xml:space="preserve">g </w:t>
        </w:r>
      </w:ins>
      <w:ins w:id="311" w:author="Angela Quinn (NESO)" w:date="2024-10-09T12:16:00Z">
        <w:r w:rsidR="00477F6A">
          <w:t xml:space="preserve">TO Construction Offer </w:t>
        </w:r>
      </w:ins>
      <w:ins w:id="312" w:author="Angela Quinn (NESO)" w:date="2024-10-10T09:07:00Z">
        <w:r w:rsidR="006C4BDB">
          <w:t xml:space="preserve">to The Company </w:t>
        </w:r>
      </w:ins>
      <w:ins w:id="313" w:author="Angela Quinn (NESO)" w:date="2024-10-09T12:17:00Z">
        <w:r w:rsidR="00477F6A">
          <w:t xml:space="preserve">(and </w:t>
        </w:r>
      </w:ins>
      <w:ins w:id="314" w:author="Angela Quinn (NESO)" w:date="2024-10-09T12:21:00Z">
        <w:r w:rsidR="00FC07EC">
          <w:t>the terms at Schedule 8 and Schedule 9</w:t>
        </w:r>
      </w:ins>
      <w:ins w:id="315" w:author="Angela Quinn (NESO)" w:date="2024-10-09T12:17:00Z">
        <w:r w:rsidR="00477F6A">
          <w:t xml:space="preserve">) </w:t>
        </w:r>
      </w:ins>
      <w:ins w:id="316" w:author="Angela Quinn (NESO)" w:date="2024-10-09T12:16:00Z">
        <w:r w:rsidR="00477F6A">
          <w:t xml:space="preserve">shall </w:t>
        </w:r>
      </w:ins>
      <w:ins w:id="317" w:author="Angela Quinn (NESO)" w:date="2024-10-09T12:18:00Z">
        <w:r w:rsidR="00477F6A">
          <w:t xml:space="preserve">be adapted </w:t>
        </w:r>
      </w:ins>
      <w:ins w:id="318" w:author="Angela Quinn (NESO)" w:date="2024-10-09T12:34:00Z">
        <w:r w:rsidR="00BE6363">
          <w:t xml:space="preserve">and construed </w:t>
        </w:r>
      </w:ins>
      <w:ins w:id="319" w:author="Angela Quinn (NESO)" w:date="2024-10-09T12:18:00Z">
        <w:r w:rsidR="00477F6A">
          <w:t xml:space="preserve">as required to reflect that the </w:t>
        </w:r>
      </w:ins>
      <w:ins w:id="320" w:author="Angela Quinn (NESO)" w:date="2024-10-10T09:07:00Z">
        <w:r w:rsidR="008A4FF4">
          <w:t>rights and obligations</w:t>
        </w:r>
      </w:ins>
      <w:ins w:id="321" w:author="Angela Quinn (NESO)" w:date="2024-10-09T12:17:00Z">
        <w:r w:rsidR="00477F6A">
          <w:t xml:space="preserve"> </w:t>
        </w:r>
      </w:ins>
      <w:ins w:id="322" w:author="Angela Quinn (NESO)" w:date="2024-10-09T12:22:00Z">
        <w:r w:rsidR="00FC07EC">
          <w:t xml:space="preserve">under the TO Construction Offer are not </w:t>
        </w:r>
      </w:ins>
      <w:ins w:id="323" w:author="Angela Quinn (NESO)" w:date="2024-10-10T09:07:00Z">
        <w:r w:rsidR="008A4FF4">
          <w:t xml:space="preserve">in the case of Reservation </w:t>
        </w:r>
      </w:ins>
      <w:ins w:id="324" w:author="Angela Quinn (NESO)" w:date="2024-10-09T12:30:00Z">
        <w:r w:rsidR="00F21B06">
          <w:t xml:space="preserve">reflected </w:t>
        </w:r>
      </w:ins>
      <w:ins w:id="325" w:author="Angela Quinn (NESO)" w:date="2024-10-10T09:08:00Z">
        <w:r w:rsidR="007F3B73">
          <w:t>at the point the</w:t>
        </w:r>
      </w:ins>
      <w:ins w:id="326" w:author="Angela Quinn (NESO)" w:date="2024-10-10T09:07:00Z">
        <w:r w:rsidR="007F3B73">
          <w:t xml:space="preserve"> TO Construc</w:t>
        </w:r>
      </w:ins>
      <w:ins w:id="327" w:author="Angela Quinn (NESO)" w:date="2024-10-10T09:08:00Z">
        <w:r w:rsidR="007F3B73">
          <w:t xml:space="preserve">tion Agreement is entered into </w:t>
        </w:r>
      </w:ins>
      <w:ins w:id="328" w:author="Angela Quinn (NESO)" w:date="2024-10-09T12:30:00Z">
        <w:r w:rsidR="00F21B06">
          <w:t>in</w:t>
        </w:r>
      </w:ins>
      <w:ins w:id="329" w:author="Angela Quinn (NESO)" w:date="2024-10-09T12:22:00Z">
        <w:r w:rsidR="00472675">
          <w:t xml:space="preserve"> a </w:t>
        </w:r>
        <w:r w:rsidR="00472675">
          <w:lastRenderedPageBreak/>
          <w:t xml:space="preserve">corresponding Gate 2 </w:t>
        </w:r>
      </w:ins>
      <w:ins w:id="330" w:author="Angela Quinn (NESO)" w:date="2024-10-09T12:23:00Z">
        <w:r w:rsidR="00472675">
          <w:t>Offer or Gate 2 Agreement</w:t>
        </w:r>
      </w:ins>
      <w:ins w:id="331" w:author="Angela Quinn (NESO)" w:date="2024-10-09T12:16:00Z">
        <w:r w:rsidR="00477F6A">
          <w:t xml:space="preserve"> </w:t>
        </w:r>
      </w:ins>
      <w:ins w:id="332" w:author="Angela Quinn (NESO)" w:date="2024-10-09T12:29:00Z">
        <w:r w:rsidR="004A629D">
          <w:t xml:space="preserve">and references </w:t>
        </w:r>
      </w:ins>
      <w:ins w:id="333" w:author="Angela Quinn (NESO)" w:date="2024-10-09T12:30:00Z">
        <w:r w:rsidR="00F21B06">
          <w:t xml:space="preserve">and obligations on the User and The Company in respect of the </w:t>
        </w:r>
      </w:ins>
      <w:ins w:id="334" w:author="Angela Quinn (NESO)" w:date="2024-10-09T12:31:00Z">
        <w:r w:rsidR="00F21B06">
          <w:t xml:space="preserve">User </w:t>
        </w:r>
      </w:ins>
      <w:ins w:id="335" w:author="Angela Quinn (NESO)" w:date="2024-10-09T12:29:00Z">
        <w:r w:rsidR="004A629D">
          <w:t xml:space="preserve">construed </w:t>
        </w:r>
      </w:ins>
      <w:ins w:id="336" w:author="Angela Quinn (NESO)" w:date="2024-10-09T12:30:00Z">
        <w:r w:rsidR="004A629D">
          <w:t xml:space="preserve">accordingly </w:t>
        </w:r>
      </w:ins>
      <w:ins w:id="337" w:author="Angela Quinn (NESO)" w:date="2024-10-09T12:23:00Z">
        <w:r w:rsidR="00D85AD7">
          <w:t>.</w:t>
        </w:r>
      </w:ins>
    </w:p>
    <w:p w14:paraId="3344736D" w14:textId="6C46D1F6" w:rsidR="00F21B06" w:rsidRPr="00AE6AF7" w:rsidRDefault="00F21B06" w:rsidP="001C2DF2">
      <w:pPr>
        <w:ind w:left="709" w:hanging="709"/>
        <w:rPr>
          <w:color w:val="FF0000"/>
        </w:rPr>
      </w:pPr>
      <w:ins w:id="338" w:author="Angela Quinn (NESO)" w:date="2024-10-09T12:31:00Z">
        <w:r>
          <w:t>19.3</w:t>
        </w:r>
        <w:r>
          <w:tab/>
        </w:r>
        <w:r w:rsidR="006D1629">
          <w:t xml:space="preserve">Where The Company </w:t>
        </w:r>
      </w:ins>
      <w:ins w:id="339" w:author="Angela Quinn (NESO)" w:date="2024-10-09T12:32:00Z">
        <w:r w:rsidR="006D1629">
          <w:t xml:space="preserve">wishes to </w:t>
        </w:r>
      </w:ins>
      <w:ins w:id="340" w:author="Alice Taylor (NESO)" w:date="2024-12-12T14:03:00Z">
        <w:r w:rsidR="0002452E">
          <w:t xml:space="preserve">Reserve </w:t>
        </w:r>
      </w:ins>
      <w:ins w:id="341" w:author="Angela Quinn (NESO)" w:date="2024-10-09T12:32:00Z">
        <w:r w:rsidR="006D1629">
          <w:t xml:space="preserve">other than in the context of a specific </w:t>
        </w:r>
      </w:ins>
      <w:ins w:id="342" w:author="Angela Quinn (NESO)" w:date="2024-11-05T10:25:00Z">
        <w:r w:rsidR="00503FD9">
          <w:t>p</w:t>
        </w:r>
      </w:ins>
      <w:ins w:id="343" w:author="Angela Quinn (NESO)" w:date="2024-10-09T12:32:00Z">
        <w:r w:rsidR="006D1629">
          <w:t xml:space="preserve">roject the </w:t>
        </w:r>
      </w:ins>
      <w:ins w:id="344" w:author="Angela Quinn (NESO)" w:date="2024-10-11T17:13:00Z">
        <w:r w:rsidR="00817804">
          <w:t>process to do this</w:t>
        </w:r>
      </w:ins>
      <w:ins w:id="345" w:author="Angela Quinn (NESO)" w:date="2024-10-09T12:32:00Z">
        <w:r w:rsidR="006D1629">
          <w:t xml:space="preserve"> is set out in STCP 16.1 </w:t>
        </w:r>
        <w:r w:rsidR="00BE6363">
          <w:t xml:space="preserve">and as a consequence </w:t>
        </w:r>
      </w:ins>
      <w:ins w:id="346" w:author="Angela Quinn (NESO)" w:date="2024-10-10T08:21:00Z">
        <w:r w:rsidR="00FA5F8D">
          <w:t xml:space="preserve">of that process </w:t>
        </w:r>
      </w:ins>
      <w:ins w:id="347" w:author="Angela Quinn (NESO)" w:date="2024-10-09T12:32:00Z">
        <w:r w:rsidR="00BE6363">
          <w:t xml:space="preserve">the </w:t>
        </w:r>
      </w:ins>
      <w:ins w:id="348" w:author="Angela Quinn (NESO)" w:date="2024-10-10T09:09:00Z">
        <w:r w:rsidR="006555B4">
          <w:t>works</w:t>
        </w:r>
      </w:ins>
      <w:ins w:id="349" w:author="Angela Quinn (NESO)" w:date="2024-10-10T08:21:00Z">
        <w:r w:rsidR="00FA5F8D">
          <w:t xml:space="preserve"> </w:t>
        </w:r>
        <w:r w:rsidR="00525BFA">
          <w:t xml:space="preserve">agreed </w:t>
        </w:r>
      </w:ins>
      <w:ins w:id="350" w:author="Angela Quinn (NESO)" w:date="2024-10-10T09:09:00Z">
        <w:r w:rsidR="006555B4">
          <w:t xml:space="preserve">as required on the Transmission System </w:t>
        </w:r>
      </w:ins>
      <w:ins w:id="351" w:author="Angela Quinn (NESO)" w:date="2024-10-10T08:21:00Z">
        <w:r w:rsidR="00525BFA">
          <w:t xml:space="preserve">for that </w:t>
        </w:r>
      </w:ins>
      <w:ins w:id="352" w:author="Angela Quinn (NESO)" w:date="2024-10-09T12:32:00Z">
        <w:r w:rsidR="00BE6363">
          <w:t xml:space="preserve">Reservation </w:t>
        </w:r>
      </w:ins>
      <w:ins w:id="353" w:author="Angela Quinn (NESO)" w:date="2024-10-10T09:09:00Z">
        <w:r w:rsidR="006555B4">
          <w:t>are</w:t>
        </w:r>
      </w:ins>
      <w:ins w:id="354" w:author="Angela Quinn (NESO)" w:date="2024-10-10T08:21:00Z">
        <w:r w:rsidR="00525BFA">
          <w:t xml:space="preserve"> </w:t>
        </w:r>
      </w:ins>
      <w:ins w:id="355" w:author="Angela Quinn (NESO)" w:date="2024-10-09T12:32:00Z">
        <w:r w:rsidR="00BE6363">
          <w:t>ref</w:t>
        </w:r>
      </w:ins>
      <w:ins w:id="356" w:author="Angela Quinn (NESO)" w:date="2024-10-09T12:33:00Z">
        <w:r w:rsidR="00BE6363">
          <w:t>l</w:t>
        </w:r>
      </w:ins>
      <w:ins w:id="357" w:author="Angela Quinn (NESO)" w:date="2024-10-09T12:32:00Z">
        <w:r w:rsidR="00BE6363">
          <w:t xml:space="preserve">ected in the </w:t>
        </w:r>
      </w:ins>
      <w:ins w:id="358" w:author="Angela Quinn (NESO)" w:date="2024-10-09T12:33:00Z">
        <w:r w:rsidR="00BE6363">
          <w:t xml:space="preserve">development of the relevant </w:t>
        </w:r>
      </w:ins>
      <w:ins w:id="359" w:author="Angela Quinn (NESO)" w:date="2024-10-09T12:32:00Z">
        <w:r w:rsidR="00BE6363">
          <w:t>Tran</w:t>
        </w:r>
      </w:ins>
      <w:ins w:id="360" w:author="Angela Quinn (NESO)" w:date="2024-10-09T12:33:00Z">
        <w:r w:rsidR="00BE6363">
          <w:t xml:space="preserve">smission </w:t>
        </w:r>
      </w:ins>
      <w:ins w:id="361" w:author="Stevenson, Greg" w:date="2024-10-17T15:21:00Z">
        <w:r w:rsidR="715FC9C8">
          <w:t>Owners'</w:t>
        </w:r>
      </w:ins>
      <w:ins w:id="362" w:author="Angela Quinn (NESO)" w:date="2024-10-09T12:33:00Z">
        <w:r w:rsidR="00BE6363">
          <w:t xml:space="preserve"> Investment Plan. </w:t>
        </w:r>
      </w:ins>
    </w:p>
    <w:p w14:paraId="14727FF8" w14:textId="77777777" w:rsidR="001C2DF2" w:rsidRPr="00AF5520" w:rsidRDefault="001C2DF2" w:rsidP="004A0B64">
      <w:pPr>
        <w:pStyle w:val="Schedule1"/>
        <w:tabs>
          <w:tab w:val="clear" w:pos="720"/>
        </w:tabs>
        <w:outlineLvl w:val="9"/>
        <w:rPr>
          <w:kern w:val="0"/>
        </w:rPr>
      </w:pPr>
    </w:p>
    <w:p w14:paraId="07A41328" w14:textId="77777777" w:rsidR="00930CAF" w:rsidRPr="00AF5520" w:rsidRDefault="00930CAF">
      <w:pPr>
        <w:outlineLvl w:val="0"/>
        <w:rPr>
          <w:b/>
        </w:rPr>
      </w:pPr>
      <w:r w:rsidRPr="00AF5520">
        <w:rPr>
          <w:b/>
        </w:rPr>
        <w:t xml:space="preserve">PART THREE: </w:t>
      </w:r>
      <w:r w:rsidR="00E25684" w:rsidRPr="00AF5520">
        <w:rPr>
          <w:b/>
        </w:rPr>
        <w:t>TEC EXCHANGE</w:t>
      </w:r>
    </w:p>
    <w:p w14:paraId="3C7F92A3" w14:textId="77777777" w:rsidR="00930CAF" w:rsidRPr="00AF5520" w:rsidRDefault="00930CAF" w:rsidP="00B821EB">
      <w:pPr>
        <w:pStyle w:val="Heading1"/>
        <w:numPr>
          <w:ilvl w:val="0"/>
          <w:numId w:val="4"/>
        </w:numPr>
        <w:tabs>
          <w:tab w:val="clear" w:pos="720"/>
          <w:tab w:val="left" w:pos="709"/>
        </w:tabs>
        <w:ind w:hanging="720"/>
        <w:rPr>
          <w:b/>
          <w:color w:val="000000"/>
        </w:rPr>
      </w:pPr>
      <w:r w:rsidRPr="00AF5520">
        <w:rPr>
          <w:b/>
          <w:color w:val="000000"/>
        </w:rPr>
        <w:t>TEC EXCHANGE PROCESS</w:t>
      </w:r>
    </w:p>
    <w:p w14:paraId="05295E65" w14:textId="57CB1E41" w:rsidR="00930CAF" w:rsidRPr="00AF5520" w:rsidRDefault="00930CAF">
      <w:pPr>
        <w:pStyle w:val="Heading2"/>
        <w:tabs>
          <w:tab w:val="clear" w:pos="720"/>
          <w:tab w:val="clear" w:pos="864"/>
          <w:tab w:val="left" w:pos="709"/>
        </w:tabs>
        <w:ind w:left="709" w:hanging="709"/>
        <w:rPr>
          <w:color w:val="000000"/>
        </w:rPr>
      </w:pPr>
      <w:r w:rsidRPr="00AF5520">
        <w:rPr>
          <w:color w:val="000000"/>
        </w:rPr>
        <w:t xml:space="preserve">If </w:t>
      </w:r>
      <w:r w:rsidR="002B2E6D">
        <w:rPr>
          <w:color w:val="000000"/>
        </w:rPr>
        <w:t>The Company</w:t>
      </w:r>
      <w:r w:rsidRPr="00AF5520">
        <w:rPr>
          <w:color w:val="000000"/>
        </w:rPr>
        <w:t xml:space="preserve"> considers it may be necessary, it shall submit </w:t>
      </w:r>
      <w:del w:id="363" w:author="Angela Quinn (NESO)" w:date="2024-10-09T18:45:00Z">
        <w:r w:rsidRPr="00AF5520" w:rsidDel="00171241">
          <w:rPr>
            <w:color w:val="000000"/>
          </w:rPr>
          <w:delText xml:space="preserve">a </w:delText>
        </w:r>
      </w:del>
      <w:r w:rsidR="002B2E6D">
        <w:rPr>
          <w:color w:val="000000"/>
        </w:rPr>
        <w:t>The Company</w:t>
      </w:r>
      <w:r w:rsidRPr="00AF5520">
        <w:rPr>
          <w:color w:val="000000"/>
        </w:rPr>
        <w:t xml:space="preserve"> TEC Exchange Rate Application in accordance with paragraph </w:t>
      </w:r>
      <w:r w:rsidR="00943C29" w:rsidRPr="00AF5520">
        <w:rPr>
          <w:color w:val="000000"/>
        </w:rPr>
        <w:t>1.2</w:t>
      </w:r>
      <w:r w:rsidRPr="00AF5520">
        <w:rPr>
          <w:color w:val="000000"/>
        </w:rPr>
        <w:fldChar w:fldCharType="begin"/>
      </w:r>
      <w:r w:rsidRPr="00AF5520">
        <w:rPr>
          <w:color w:val="000000"/>
        </w:rPr>
        <w:instrText xml:space="preserve"> REF _Ref103402066 \r \h  \* MERGEFORMAT </w:instrText>
      </w:r>
      <w:r w:rsidRPr="00AF5520">
        <w:rPr>
          <w:color w:val="000000"/>
        </w:rPr>
      </w:r>
      <w:r w:rsidRPr="00AF5520">
        <w:rPr>
          <w:color w:val="000000"/>
        </w:rPr>
        <w:fldChar w:fldCharType="separate"/>
      </w:r>
      <w:r w:rsidR="000C34CA">
        <w:rPr>
          <w:color w:val="000000"/>
        </w:rPr>
        <w:t>1.2</w:t>
      </w:r>
      <w:r w:rsidRPr="00AF5520">
        <w:rPr>
          <w:color w:val="000000"/>
        </w:rPr>
        <w:fldChar w:fldCharType="end"/>
      </w:r>
      <w:r w:rsidRPr="00AF5520">
        <w:rPr>
          <w:color w:val="000000"/>
        </w:rPr>
        <w:t xml:space="preserve"> to:</w:t>
      </w:r>
    </w:p>
    <w:p w14:paraId="1F1700BD" w14:textId="77777777" w:rsidR="00930CAF" w:rsidRPr="00AF5520" w:rsidRDefault="00930CAF">
      <w:pPr>
        <w:pStyle w:val="Heading3"/>
        <w:tabs>
          <w:tab w:val="clear" w:pos="1584"/>
          <w:tab w:val="num" w:pos="1418"/>
        </w:tabs>
        <w:ind w:left="1418" w:hanging="709"/>
        <w:rPr>
          <w:color w:val="000000"/>
        </w:rPr>
      </w:pPr>
      <w:bookmarkStart w:id="364" w:name="_Ref103402196"/>
      <w:r w:rsidRPr="00AF5520">
        <w:rPr>
          <w:color w:val="000000"/>
        </w:rPr>
        <w:t>the Transmission Owner, if any, whose Transmission System is located at the Relevant Connection Site of the Increasing User or the Decreasing User;</w:t>
      </w:r>
      <w:bookmarkEnd w:id="364"/>
      <w:r w:rsidRPr="00AF5520">
        <w:rPr>
          <w:rStyle w:val="FootnoteReference"/>
          <w:color w:val="000000"/>
        </w:rPr>
        <w:t xml:space="preserve"> </w:t>
      </w:r>
    </w:p>
    <w:p w14:paraId="50842767" w14:textId="77777777" w:rsidR="00930CAF" w:rsidRPr="00AF5520" w:rsidRDefault="00930CAF">
      <w:pPr>
        <w:pStyle w:val="Heading3"/>
        <w:tabs>
          <w:tab w:val="clear" w:pos="1584"/>
          <w:tab w:val="num" w:pos="1418"/>
        </w:tabs>
        <w:ind w:left="1418" w:hanging="709"/>
        <w:rPr>
          <w:color w:val="000000"/>
        </w:rPr>
      </w:pPr>
      <w:bookmarkStart w:id="365" w:name="_Ref103402206"/>
      <w:r w:rsidRPr="00AF5520">
        <w:rPr>
          <w:color w:val="000000"/>
        </w:rPr>
        <w:t>any Transmission Owner in relation to whose Transmission System the Relevant Connection Site of the Increasing User or the Decreasing User satisfies the criteria set out in Schedule Four; and</w:t>
      </w:r>
      <w:bookmarkEnd w:id="365"/>
      <w:r w:rsidRPr="00AF5520">
        <w:rPr>
          <w:color w:val="000000"/>
        </w:rPr>
        <w:t xml:space="preserve"> </w:t>
      </w:r>
    </w:p>
    <w:p w14:paraId="78E884F6" w14:textId="4B62B722" w:rsidR="00930CAF" w:rsidRPr="00AF5520" w:rsidRDefault="00930CAF">
      <w:pPr>
        <w:pStyle w:val="Heading3"/>
        <w:tabs>
          <w:tab w:val="clear" w:pos="1584"/>
          <w:tab w:val="num" w:pos="1418"/>
        </w:tabs>
        <w:ind w:left="1418" w:hanging="709"/>
        <w:rPr>
          <w:color w:val="FF0000"/>
        </w:rPr>
      </w:pPr>
      <w:bookmarkStart w:id="366" w:name="_Ref103419878"/>
      <w:r w:rsidRPr="00AF5520">
        <w:rPr>
          <w:color w:val="000000"/>
        </w:rPr>
        <w:t xml:space="preserve">any Transmission Owner which does not receive  </w:t>
      </w:r>
      <w:r w:rsidR="002B2E6D">
        <w:rPr>
          <w:color w:val="000000"/>
        </w:rPr>
        <w:t>The Company</w:t>
      </w:r>
      <w:r w:rsidRPr="00AF5520">
        <w:rPr>
          <w:color w:val="000000"/>
        </w:rPr>
        <w:t xml:space="preserve"> TEC Exchange Rate Application pursuant to sub-paragraphs </w:t>
      </w:r>
      <w:r w:rsidR="00943C29" w:rsidRPr="00AF5520">
        <w:rPr>
          <w:color w:val="000000"/>
        </w:rPr>
        <w:t>1.1</w:t>
      </w:r>
      <w:r w:rsidRPr="00AF5520">
        <w:rPr>
          <w:color w:val="000000"/>
        </w:rPr>
        <w:t xml:space="preserve"> or </w:t>
      </w:r>
      <w:r w:rsidR="00943C29" w:rsidRPr="00AF5520">
        <w:rPr>
          <w:color w:val="000000"/>
        </w:rPr>
        <w:t>1.2</w:t>
      </w:r>
      <w:r w:rsidRPr="00AF5520">
        <w:rPr>
          <w:color w:val="000000"/>
        </w:rPr>
        <w:t>, but which:</w:t>
      </w:r>
      <w:bookmarkEnd w:id="366"/>
    </w:p>
    <w:p w14:paraId="0B41DCD0" w14:textId="77777777"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otherwise receives TEC Exchange Planning Assumptions pursuant to paragraph </w:t>
      </w:r>
      <w:r w:rsidR="00943C29" w:rsidRPr="00AF5520">
        <w:rPr>
          <w:color w:val="000000"/>
        </w:rPr>
        <w:t>2.1</w:t>
      </w:r>
      <w:r w:rsidRPr="00AF5520">
        <w:rPr>
          <w:color w:val="000000"/>
        </w:rPr>
        <w:t xml:space="preserve"> or </w:t>
      </w:r>
      <w:r w:rsidR="00943C29" w:rsidRPr="00AF5520">
        <w:rPr>
          <w:color w:val="000000"/>
        </w:rPr>
        <w:t>2.2</w:t>
      </w:r>
      <w:r w:rsidRPr="00AF5520">
        <w:rPr>
          <w:color w:val="000000"/>
        </w:rPr>
        <w:t xml:space="preserve"> in relation to the Relevant Connection Site of the Increasing User or the Decreasing User; or </w:t>
      </w:r>
    </w:p>
    <w:p w14:paraId="78C0CC62" w14:textId="25187090" w:rsidR="00930CAF" w:rsidRPr="00AF5520" w:rsidRDefault="002B2E6D">
      <w:pPr>
        <w:pStyle w:val="Heading4"/>
        <w:tabs>
          <w:tab w:val="clear" w:pos="2707"/>
          <w:tab w:val="clear" w:pos="3240"/>
          <w:tab w:val="left" w:pos="2268"/>
        </w:tabs>
        <w:ind w:left="2268" w:hanging="850"/>
        <w:rPr>
          <w:u w:val="single"/>
        </w:rPr>
      </w:pPr>
      <w:r>
        <w:t>The Company</w:t>
      </w:r>
      <w:r w:rsidR="00930CAF" w:rsidRPr="00AF5520">
        <w:t xml:space="preserve"> otherwise identifies is likely to be required to calculate a TEC Exchange Rate in respect of the Exchange Rate Request,</w:t>
      </w:r>
    </w:p>
    <w:p w14:paraId="176DCDFB" w14:textId="04C2BEB0" w:rsidR="00930CAF" w:rsidRPr="00AF5520" w:rsidRDefault="00930CAF">
      <w:pPr>
        <w:pStyle w:val="Heading4"/>
        <w:numPr>
          <w:ilvl w:val="0"/>
          <w:numId w:val="0"/>
        </w:numPr>
        <w:tabs>
          <w:tab w:val="clear" w:pos="2707"/>
          <w:tab w:val="left" w:pos="2268"/>
        </w:tabs>
        <w:ind w:left="720"/>
        <w:rPr>
          <w:color w:val="000000"/>
          <w:u w:val="single"/>
        </w:rPr>
      </w:pPr>
      <w:r w:rsidRPr="00AF5520">
        <w:t>(</w:t>
      </w:r>
      <w:r w:rsidR="002B2E6D">
        <w:t>The Company</w:t>
      </w:r>
      <w:r w:rsidRPr="00AF5520">
        <w:t xml:space="preserve"> and each Transmission Owner which receives </w:t>
      </w:r>
      <w:r w:rsidR="002B2E6D">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6A83CBC1" w14:textId="0D0848FC" w:rsidR="00930CAF" w:rsidRPr="00AF5520" w:rsidRDefault="002B2E6D">
      <w:pPr>
        <w:pStyle w:val="Heading2"/>
        <w:tabs>
          <w:tab w:val="clear" w:pos="720"/>
          <w:tab w:val="clear" w:pos="864"/>
          <w:tab w:val="num" w:pos="709"/>
        </w:tabs>
        <w:ind w:left="709" w:hanging="709"/>
        <w:rPr>
          <w:color w:val="000000"/>
        </w:rPr>
      </w:pPr>
      <w:bookmarkStart w:id="367" w:name="_Ref103402066"/>
      <w:bookmarkStart w:id="368" w:name="_Ref103501068"/>
      <w:r>
        <w:rPr>
          <w:color w:val="000000"/>
        </w:rPr>
        <w:t>The Company</w:t>
      </w:r>
      <w:r w:rsidR="00930CAF" w:rsidRPr="00AF5520">
        <w:rPr>
          <w:color w:val="000000"/>
        </w:rPr>
        <w:t xml:space="preserve"> shall submit </w:t>
      </w:r>
      <w:r>
        <w:rPr>
          <w:color w:val="000000"/>
        </w:rPr>
        <w:t>The Company</w:t>
      </w:r>
      <w:r w:rsidR="00930CAF" w:rsidRPr="00AF5520">
        <w:rPr>
          <w:color w:val="000000"/>
        </w:rPr>
        <w:t xml:space="preserve"> TEC Exchange Rate Application</w:t>
      </w:r>
      <w:bookmarkEnd w:id="367"/>
      <w:r w:rsidR="00930CAF" w:rsidRPr="00AF5520">
        <w:rPr>
          <w:color w:val="000000"/>
        </w:rPr>
        <w:t>:</w:t>
      </w:r>
      <w:bookmarkEnd w:id="368"/>
      <w:r w:rsidR="00930CAF" w:rsidRPr="00AF5520">
        <w:rPr>
          <w:color w:val="000000"/>
        </w:rPr>
        <w:t xml:space="preserve"> </w:t>
      </w:r>
    </w:p>
    <w:p w14:paraId="5D2CA672" w14:textId="77777777" w:rsidR="00930CAF" w:rsidRPr="00AF5520" w:rsidRDefault="00930CAF">
      <w:pPr>
        <w:pStyle w:val="Heading3"/>
        <w:tabs>
          <w:tab w:val="clear" w:pos="1584"/>
          <w:tab w:val="left" w:pos="1418"/>
        </w:tabs>
        <w:ind w:left="1418" w:hanging="709"/>
        <w:rPr>
          <w:color w:val="000000"/>
          <w:u w:val="single"/>
        </w:rPr>
      </w:pPr>
      <w:bookmarkStart w:id="369" w:name="_Ref103420504"/>
      <w:r w:rsidRPr="00AF5520">
        <w:rPr>
          <w:color w:val="000000"/>
        </w:rPr>
        <w:t xml:space="preserve">pursuant to sub-paragraphs </w:t>
      </w:r>
      <w:r w:rsidR="00943C29" w:rsidRPr="00AF5520">
        <w:rPr>
          <w:color w:val="000000"/>
        </w:rPr>
        <w:t>1.1.1</w:t>
      </w:r>
      <w:r w:rsidRPr="00AF5520">
        <w:rPr>
          <w:color w:val="000000"/>
        </w:rPr>
        <w:t xml:space="preserve"> and </w:t>
      </w:r>
      <w:r w:rsidR="00943C29" w:rsidRPr="00AF5520">
        <w:rPr>
          <w:color w:val="000000"/>
        </w:rPr>
        <w:t>1.1.2</w:t>
      </w:r>
      <w:r w:rsidRPr="00AF5520">
        <w:rPr>
          <w:color w:val="000000"/>
        </w:rPr>
        <w:t>, as soon as reasonably practicable, and in any event within three Business Days of the User Application Date in relation to such Relevant Connection Site of the Increasing User or the Decreasing User.</w:t>
      </w:r>
      <w:bookmarkStart w:id="370" w:name="_Ref103420513"/>
      <w:bookmarkEnd w:id="369"/>
    </w:p>
    <w:p w14:paraId="14FA3C82" w14:textId="11E4A6F8"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pursuant to sub-paragraph </w:t>
      </w:r>
      <w:r w:rsidR="00943C29" w:rsidRPr="00AF5520">
        <w:rPr>
          <w:color w:val="000000"/>
        </w:rPr>
        <w:t>1.1.3,</w:t>
      </w:r>
      <w:r w:rsidRPr="00AF5520">
        <w:rPr>
          <w:color w:val="000000"/>
        </w:rPr>
        <w:t xml:space="preserve"> at the same time as TEC Exchange Planning Assumptions are submitted to a Transmission Owner under paragraph </w:t>
      </w:r>
      <w:r w:rsidR="00943C29" w:rsidRPr="00AF5520">
        <w:rPr>
          <w:color w:val="000000"/>
        </w:rPr>
        <w:t>2.2</w:t>
      </w:r>
      <w:r w:rsidRPr="00AF5520">
        <w:rPr>
          <w:color w:val="000000"/>
        </w:rPr>
        <w:t xml:space="preserve"> or, where applicable, at the same time as </w:t>
      </w:r>
      <w:r w:rsidR="002B2E6D">
        <w:rPr>
          <w:color w:val="000000"/>
        </w:rPr>
        <w:t>The Company</w:t>
      </w:r>
      <w:r w:rsidRPr="00AF5520">
        <w:rPr>
          <w:color w:val="000000"/>
        </w:rPr>
        <w:t xml:space="preserve"> gives a Transmission Owner notice under paragraph </w:t>
      </w:r>
      <w:r w:rsidR="00943C29" w:rsidRPr="00AF5520">
        <w:rPr>
          <w:color w:val="000000"/>
        </w:rPr>
        <w:t>2.3</w:t>
      </w:r>
      <w:r w:rsidRPr="00AF5520">
        <w:rPr>
          <w:color w:val="000000"/>
        </w:rPr>
        <w:t>.</w:t>
      </w:r>
      <w:bookmarkEnd w:id="370"/>
    </w:p>
    <w:p w14:paraId="5EEFF994" w14:textId="185EAEFF" w:rsidR="00930CAF" w:rsidRPr="00AF5520" w:rsidRDefault="00930CAF">
      <w:pPr>
        <w:pStyle w:val="Heading2"/>
        <w:tabs>
          <w:tab w:val="clear" w:pos="864"/>
        </w:tabs>
        <w:ind w:left="709" w:hanging="709"/>
        <w:rPr>
          <w:color w:val="000000"/>
        </w:rPr>
      </w:pPr>
      <w:r w:rsidRPr="00AF5520">
        <w:rPr>
          <w:color w:val="000000"/>
        </w:rPr>
        <w:lastRenderedPageBreak/>
        <w:t xml:space="preserve">For the purposes of this Section D, Part Three, </w:t>
      </w:r>
      <w:r w:rsidR="002B2E6D">
        <w:rPr>
          <w:color w:val="000000"/>
        </w:rPr>
        <w:t>The Company</w:t>
      </w:r>
      <w:r w:rsidRPr="00AF5520">
        <w:rPr>
          <w:color w:val="000000"/>
        </w:rPr>
        <w:t xml:space="preserve"> TEC Exchange Rate Application shall be deemed to be effective if it is complete and clear in all material respects.</w:t>
      </w:r>
    </w:p>
    <w:p w14:paraId="37467F01" w14:textId="6C41ACBF" w:rsidR="00930CAF" w:rsidRPr="00AF5520" w:rsidRDefault="00930CAF">
      <w:pPr>
        <w:pStyle w:val="Heading2"/>
        <w:tabs>
          <w:tab w:val="clear" w:pos="864"/>
        </w:tabs>
        <w:ind w:left="709" w:hanging="709"/>
        <w:rPr>
          <w:color w:val="000000"/>
          <w:u w:val="single"/>
        </w:rPr>
      </w:pPr>
      <w:r w:rsidRPr="00AF5520">
        <w:rPr>
          <w:color w:val="000000"/>
        </w:rPr>
        <w:t xml:space="preserve">If a Transmission Owner reasonably considers that  </w:t>
      </w:r>
      <w:r w:rsidR="002B2E6D">
        <w:rPr>
          <w:color w:val="000000"/>
        </w:rPr>
        <w:t>The Company</w:t>
      </w:r>
      <w:r w:rsidRPr="00AF5520">
        <w:rPr>
          <w:color w:val="000000"/>
        </w:rPr>
        <w:t xml:space="preserve"> TEC Exchange Rate Application is not effective it shall, as soon as reasonably practicable and in any event within five Business Days of receipt of </w:t>
      </w:r>
      <w:r w:rsidR="002B2E6D">
        <w:rPr>
          <w:color w:val="000000"/>
        </w:rPr>
        <w:t>The Company</w:t>
      </w:r>
      <w:r w:rsidRPr="00AF5520">
        <w:rPr>
          <w:color w:val="000000"/>
        </w:rPr>
        <w:t xml:space="preserve"> TEC Exchange Rate Application, notify </w:t>
      </w:r>
      <w:r w:rsidR="002B2E6D">
        <w:rPr>
          <w:color w:val="000000"/>
        </w:rPr>
        <w:t>The Company</w:t>
      </w:r>
      <w:r w:rsidRPr="00AF5520">
        <w:rPr>
          <w:color w:val="000000"/>
        </w:rPr>
        <w:t xml:space="preserve"> of:</w:t>
      </w:r>
    </w:p>
    <w:p w14:paraId="268313D8" w14:textId="71F0351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detailed reasons why it considers </w:t>
      </w:r>
      <w:r w:rsidR="002B2E6D">
        <w:rPr>
          <w:color w:val="000000"/>
        </w:rPr>
        <w:t>The Company</w:t>
      </w:r>
      <w:r w:rsidRPr="00AF5520">
        <w:rPr>
          <w:color w:val="000000"/>
        </w:rPr>
        <w:t xml:space="preserve"> TEC Exchange Rate Application is incomplete or unclear in a material respect; and</w:t>
      </w:r>
    </w:p>
    <w:p w14:paraId="0D9D0E14" w14:textId="033F1152" w:rsidR="00930CAF" w:rsidRPr="00AF5520" w:rsidRDefault="00930CAF">
      <w:pPr>
        <w:pStyle w:val="Heading3"/>
        <w:tabs>
          <w:tab w:val="clear" w:pos="1584"/>
          <w:tab w:val="left" w:pos="1418"/>
        </w:tabs>
        <w:ind w:left="1418" w:hanging="709"/>
        <w:rPr>
          <w:color w:val="000000"/>
          <w:u w:val="single"/>
        </w:rPr>
      </w:pPr>
      <w:r w:rsidRPr="00AF5520">
        <w:rPr>
          <w:color w:val="000000"/>
        </w:rPr>
        <w:t xml:space="preserve">the amendments (including clarifications, additional information, data or other material) it considers are required to make </w:t>
      </w:r>
      <w:r w:rsidR="002B2E6D">
        <w:rPr>
          <w:color w:val="000000"/>
        </w:rPr>
        <w:t>The Company</w:t>
      </w:r>
      <w:r w:rsidRPr="00AF5520">
        <w:rPr>
          <w:color w:val="000000"/>
        </w:rPr>
        <w:t xml:space="preserve"> TEC Exchange Rate Application effective,</w:t>
      </w:r>
      <w:r w:rsidRPr="00AF5520">
        <w:rPr>
          <w:color w:val="000000"/>
          <w:u w:val="single"/>
        </w:rPr>
        <w:t xml:space="preserve">   </w:t>
      </w:r>
    </w:p>
    <w:p w14:paraId="5D31C91D" w14:textId="3B773EB4" w:rsidR="00930CAF" w:rsidRPr="00AF5520" w:rsidRDefault="00930CAF">
      <w:pPr>
        <w:pStyle w:val="Heading3"/>
        <w:numPr>
          <w:ilvl w:val="0"/>
          <w:numId w:val="0"/>
        </w:numPr>
        <w:ind w:left="709"/>
        <w:rPr>
          <w:color w:val="000000"/>
        </w:rPr>
      </w:pPr>
      <w:r w:rsidRPr="00AF5520">
        <w:rPr>
          <w:color w:val="000000"/>
          <w:kern w:val="28"/>
        </w:rPr>
        <w:t xml:space="preserve">and shall otherwise use its best endeavours to liaise with and assist </w:t>
      </w:r>
      <w:r w:rsidR="002B2E6D">
        <w:rPr>
          <w:color w:val="000000"/>
          <w:kern w:val="28"/>
        </w:rPr>
        <w:t>The Company</w:t>
      </w:r>
      <w:r w:rsidRPr="00AF5520">
        <w:rPr>
          <w:color w:val="000000"/>
          <w:kern w:val="28"/>
        </w:rPr>
        <w:t xml:space="preserve"> (and, where reasonably requested by </w:t>
      </w:r>
      <w:r w:rsidR="002B2E6D">
        <w:rPr>
          <w:color w:val="000000"/>
          <w:kern w:val="28"/>
        </w:rPr>
        <w:t>The Company</w:t>
      </w:r>
      <w:r w:rsidRPr="00AF5520">
        <w:rPr>
          <w:color w:val="000000"/>
          <w:kern w:val="28"/>
        </w:rPr>
        <w:t xml:space="preserve">, any relevant third parties) so that </w:t>
      </w:r>
      <w:r w:rsidR="002B2E6D">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sidR="002B2E6D">
        <w:rPr>
          <w:color w:val="000000"/>
        </w:rPr>
        <w:t>The Company</w:t>
      </w:r>
      <w:r w:rsidRPr="00AF5520">
        <w:rPr>
          <w:color w:val="000000"/>
        </w:rPr>
        <w:t xml:space="preserve"> TEC Exchange Rate Application may be referred as a Dispute to the Authority in accordance with Section H, paragraph 4.1.</w:t>
      </w:r>
    </w:p>
    <w:p w14:paraId="59FD520C" w14:textId="68AD527C"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shall immediately notify each other TEC Exchange Party following:</w:t>
      </w:r>
    </w:p>
    <w:p w14:paraId="66418181" w14:textId="7613F109" w:rsidR="00930CAF" w:rsidRPr="00AF5520" w:rsidRDefault="00930CAF">
      <w:pPr>
        <w:pStyle w:val="Heading3"/>
        <w:tabs>
          <w:tab w:val="clear" w:pos="1584"/>
          <w:tab w:val="num" w:pos="1418"/>
        </w:tabs>
        <w:ind w:left="1418" w:hanging="709"/>
        <w:rPr>
          <w:color w:val="000000"/>
        </w:rPr>
      </w:pPr>
      <w:r w:rsidRPr="00AF5520">
        <w:rPr>
          <w:color w:val="000000"/>
        </w:rPr>
        <w:t xml:space="preserve">any change in </w:t>
      </w:r>
      <w:r w:rsidR="002B2E6D">
        <w:rPr>
          <w:color w:val="000000"/>
        </w:rPr>
        <w:t>The Company</w:t>
      </w:r>
      <w:r w:rsidRPr="00AF5520">
        <w:rPr>
          <w:color w:val="000000"/>
        </w:rPr>
        <w:t xml:space="preserve"> TEC Exchange Rate Application or associated  information provided to such TEC Exchange Party; or</w:t>
      </w:r>
    </w:p>
    <w:p w14:paraId="7A122852" w14:textId="4D152DCE" w:rsidR="00930CAF" w:rsidRPr="00AF5520" w:rsidRDefault="00930CAF">
      <w:pPr>
        <w:pStyle w:val="Heading3"/>
        <w:tabs>
          <w:tab w:val="clear" w:pos="1584"/>
          <w:tab w:val="num" w:pos="1418"/>
        </w:tabs>
        <w:ind w:left="1418" w:hanging="709"/>
        <w:rPr>
          <w:b/>
          <w:bCs/>
          <w:color w:val="000000"/>
        </w:rPr>
      </w:pPr>
      <w:r w:rsidRPr="00AF5520">
        <w:rPr>
          <w:color w:val="000000"/>
        </w:rPr>
        <w:t xml:space="preserve">the withdrawal of the relevant User Application by a User, in which case such notice shall also constitute notice of withdrawal by </w:t>
      </w:r>
      <w:r w:rsidR="002B2E6D">
        <w:rPr>
          <w:color w:val="000000"/>
        </w:rPr>
        <w:t>The Company</w:t>
      </w:r>
      <w:r w:rsidRPr="00AF5520">
        <w:rPr>
          <w:color w:val="000000"/>
        </w:rPr>
        <w:t xml:space="preserve"> of any relevant </w:t>
      </w:r>
      <w:r w:rsidR="002B2E6D">
        <w:rPr>
          <w:color w:val="000000"/>
        </w:rPr>
        <w:t>The Company</w:t>
      </w:r>
      <w:r w:rsidRPr="00AF5520">
        <w:rPr>
          <w:color w:val="000000"/>
        </w:rPr>
        <w:t xml:space="preserve"> TEC Exchange Rate Application.</w:t>
      </w:r>
    </w:p>
    <w:p w14:paraId="25A1D8A9" w14:textId="342BD4C2" w:rsidR="00930CAF" w:rsidRPr="00AF5520" w:rsidRDefault="00930CAF">
      <w:pPr>
        <w:pStyle w:val="Heading1"/>
        <w:tabs>
          <w:tab w:val="clear" w:pos="720"/>
          <w:tab w:val="clear" w:pos="864"/>
          <w:tab w:val="num" w:pos="709"/>
        </w:tabs>
        <w:ind w:left="709" w:hanging="709"/>
        <w:rPr>
          <w:b/>
          <w:bCs/>
          <w:color w:val="000000"/>
        </w:rPr>
      </w:pPr>
      <w:bookmarkStart w:id="371" w:name="_Ref103420943"/>
      <w:r w:rsidRPr="00AF5520">
        <w:rPr>
          <w:b/>
          <w:bCs/>
          <w:color w:val="000000"/>
        </w:rPr>
        <w:t xml:space="preserve">PROVISION OF TEC EXCHANGE PLANNING ASSUMPTIONS FOLLOWING </w:t>
      </w:r>
      <w:r w:rsidR="002B2E6D">
        <w:rPr>
          <w:b/>
          <w:bCs/>
          <w:color w:val="000000"/>
        </w:rPr>
        <w:t>THE COMPANY</w:t>
      </w:r>
      <w:r w:rsidRPr="00AF5520">
        <w:rPr>
          <w:b/>
          <w:bCs/>
          <w:color w:val="000000"/>
        </w:rPr>
        <w:t xml:space="preserve"> TEC EXCHANGE RATE APPLICATION</w:t>
      </w:r>
      <w:bookmarkEnd w:id="371"/>
    </w:p>
    <w:p w14:paraId="4D01A36F" w14:textId="30C1DFAB" w:rsidR="00930CAF" w:rsidRPr="00AF5520" w:rsidRDefault="00930CAF">
      <w:pPr>
        <w:pStyle w:val="Heading2"/>
        <w:tabs>
          <w:tab w:val="clear" w:pos="720"/>
          <w:tab w:val="clear" w:pos="864"/>
          <w:tab w:val="num" w:pos="709"/>
        </w:tabs>
        <w:ind w:left="709" w:hanging="709"/>
        <w:rPr>
          <w:color w:val="000000"/>
        </w:rPr>
      </w:pPr>
      <w:bookmarkStart w:id="372" w:name="_Ref103420393"/>
      <w:r w:rsidRPr="00AF5520">
        <w:rPr>
          <w:color w:val="000000"/>
        </w:rPr>
        <w:t xml:space="preserve">In addition to Planning Assumptions used for general transmission planning pursuant to Section D, Part One, paragraph 2.2, </w:t>
      </w:r>
      <w:r w:rsidR="002B2E6D">
        <w:rPr>
          <w:color w:val="000000"/>
        </w:rPr>
        <w:t>The Company</w:t>
      </w:r>
      <w:r w:rsidRPr="00AF5520">
        <w:rPr>
          <w:color w:val="000000"/>
        </w:rPr>
        <w:t xml:space="preserve"> may, as a consequence of a User Application for a TEC Exchange Rate Request, also generate a separate set of Planning Assumptions which take into account the power flows which </w:t>
      </w:r>
      <w:r w:rsidR="002B2E6D">
        <w:rPr>
          <w:color w:val="000000"/>
        </w:rPr>
        <w:t>The Company</w:t>
      </w:r>
      <w:r w:rsidRPr="00AF5520">
        <w:rPr>
          <w:color w:val="000000"/>
        </w:rPr>
        <w:t xml:space="preserve"> expects are likely to result from a TEC Trade for use by each Transmission Owner only in the preparation of a TO TEC Exchange Rate (</w:t>
      </w:r>
      <w:r w:rsidRPr="00AF5520">
        <w:rPr>
          <w:b/>
          <w:color w:val="000000"/>
        </w:rPr>
        <w:t>"TEC Exchange Planning Assumptions"</w:t>
      </w:r>
      <w:r w:rsidRPr="00AF5520">
        <w:rPr>
          <w:color w:val="000000"/>
        </w:rPr>
        <w:t>).</w:t>
      </w:r>
      <w:bookmarkEnd w:id="372"/>
    </w:p>
    <w:p w14:paraId="52E7C392" w14:textId="18AE68E2" w:rsidR="00930CAF" w:rsidRPr="00AF5520" w:rsidRDefault="00930CAF">
      <w:pPr>
        <w:pStyle w:val="Heading2"/>
        <w:tabs>
          <w:tab w:val="clear" w:pos="720"/>
          <w:tab w:val="clear" w:pos="864"/>
          <w:tab w:val="left" w:pos="709"/>
        </w:tabs>
        <w:ind w:left="709" w:hanging="709"/>
        <w:rPr>
          <w:color w:val="000000"/>
        </w:rPr>
      </w:pPr>
      <w:bookmarkStart w:id="373" w:name="_Ref103420395"/>
      <w:r w:rsidRPr="00AF5520">
        <w:rPr>
          <w:color w:val="000000"/>
        </w:rPr>
        <w:t xml:space="preserve">If </w:t>
      </w:r>
      <w:r w:rsidR="002B2E6D">
        <w:rPr>
          <w:color w:val="000000"/>
        </w:rPr>
        <w:t>The Company</w:t>
      </w:r>
      <w:r w:rsidRPr="00AF5520">
        <w:rPr>
          <w:color w:val="000000"/>
        </w:rPr>
        <w:t xml:space="preserve"> generates TEC Exchange Planning Assumptions, it shall do so as soon as reasonably practicable and, in any event, within five Business Days of the User Application Date and shall:</w:t>
      </w:r>
      <w:bookmarkEnd w:id="373"/>
    </w:p>
    <w:p w14:paraId="2046A79C" w14:textId="75FA5DB2" w:rsidR="00930CAF" w:rsidRPr="00AF5520" w:rsidRDefault="00930CAF">
      <w:pPr>
        <w:pStyle w:val="Heading3"/>
        <w:tabs>
          <w:tab w:val="clear" w:pos="1584"/>
          <w:tab w:val="num" w:pos="1418"/>
        </w:tabs>
        <w:ind w:left="1418" w:hanging="709"/>
        <w:rPr>
          <w:color w:val="000000"/>
          <w:u w:val="single"/>
        </w:rPr>
      </w:pPr>
      <w:bookmarkStart w:id="374" w:name="_Ref103420486"/>
      <w:r w:rsidRPr="00AF5520">
        <w:rPr>
          <w:color w:val="000000"/>
        </w:rPr>
        <w:lastRenderedPageBreak/>
        <w:t xml:space="preserve">immediately provide to each Transmission Owner such parts of the set of TEC Exchange Planning Assumptions as </w:t>
      </w:r>
      <w:r w:rsidR="002B2E6D">
        <w:rPr>
          <w:color w:val="000000"/>
        </w:rPr>
        <w:t>The Company</w:t>
      </w:r>
      <w:r w:rsidRPr="00AF5520">
        <w:rPr>
          <w:color w:val="000000"/>
        </w:rPr>
        <w:t xml:space="preserve"> reasonably determines are likely to materially affect such Transmission Owner's Transmission System; and</w:t>
      </w:r>
      <w:bookmarkEnd w:id="374"/>
    </w:p>
    <w:p w14:paraId="5198D0E8" w14:textId="77777777" w:rsidR="00930CAF" w:rsidRPr="00AF5520" w:rsidRDefault="00930CAF">
      <w:pPr>
        <w:pStyle w:val="Heading3"/>
        <w:tabs>
          <w:tab w:val="clear" w:pos="1584"/>
          <w:tab w:val="num" w:pos="1418"/>
        </w:tabs>
        <w:ind w:left="1418" w:hanging="709"/>
        <w:rPr>
          <w:color w:val="000000"/>
          <w:u w:val="single"/>
        </w:rPr>
      </w:pPr>
      <w:r w:rsidRPr="00AF5520">
        <w:rPr>
          <w:color w:val="000000"/>
        </w:rPr>
        <w:t xml:space="preserve">at the same time as TEC Exchange Planning Assumptions are provided to any Transmission Owner(s) pursuant to sub-paragraph </w:t>
      </w:r>
      <w:r w:rsidR="00943C29" w:rsidRPr="00AF5520">
        <w:rPr>
          <w:color w:val="000000"/>
        </w:rPr>
        <w:t>2.2.1</w:t>
      </w:r>
      <w:r w:rsidRPr="00AF5520">
        <w:rPr>
          <w:color w:val="000000"/>
        </w:rPr>
        <w:t>, either:</w:t>
      </w:r>
    </w:p>
    <w:p w14:paraId="6E9327D3" w14:textId="3613E62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identify </w:t>
      </w:r>
      <w:r w:rsidR="002B2E6D">
        <w:rPr>
          <w:color w:val="000000"/>
        </w:rPr>
        <w:t>The Company</w:t>
      </w:r>
      <w:r w:rsidRPr="00AF5520">
        <w:rPr>
          <w:color w:val="000000"/>
        </w:rPr>
        <w:t xml:space="preserve"> TEC Exchange Rate Application already submitted to such Transmission Owner under sub-paragraphs </w:t>
      </w:r>
      <w:r w:rsidR="00943C29" w:rsidRPr="00AF5520">
        <w:rPr>
          <w:color w:val="000000"/>
        </w:rPr>
        <w:t>1.1.1</w:t>
      </w:r>
      <w:r w:rsidRPr="00AF5520">
        <w:rPr>
          <w:color w:val="000000"/>
        </w:rPr>
        <w:t xml:space="preserve"> or </w:t>
      </w:r>
      <w:r w:rsidR="00943C29" w:rsidRPr="00AF5520">
        <w:rPr>
          <w:color w:val="000000"/>
        </w:rPr>
        <w:t>1.1.2</w:t>
      </w:r>
      <w:r w:rsidRPr="00AF5520">
        <w:rPr>
          <w:color w:val="000000"/>
        </w:rPr>
        <w:t xml:space="preserve"> to which the TEC Exchange Planning Assumptions relate; or</w:t>
      </w:r>
    </w:p>
    <w:p w14:paraId="1E6BB7CD" w14:textId="3470B684" w:rsidR="00930CAF" w:rsidRPr="00AF5520" w:rsidRDefault="00930CAF">
      <w:pPr>
        <w:pStyle w:val="Heading4"/>
        <w:tabs>
          <w:tab w:val="clear" w:pos="2707"/>
          <w:tab w:val="clear" w:pos="3240"/>
          <w:tab w:val="left" w:pos="2268"/>
        </w:tabs>
        <w:ind w:left="2268" w:hanging="850"/>
        <w:rPr>
          <w:color w:val="000000"/>
        </w:rPr>
      </w:pPr>
      <w:r w:rsidRPr="00AF5520">
        <w:rPr>
          <w:color w:val="000000"/>
        </w:rPr>
        <w:t xml:space="preserve">submit a new </w:t>
      </w:r>
      <w:r w:rsidR="002B2E6D">
        <w:rPr>
          <w:color w:val="000000"/>
        </w:rPr>
        <w:t>The Company</w:t>
      </w:r>
      <w:r w:rsidRPr="00AF5520">
        <w:rPr>
          <w:color w:val="000000"/>
        </w:rPr>
        <w:t xml:space="preserve"> TEC Exchange Rate Application to such Transmission Owner pursuant to sub-paragraph </w:t>
      </w:r>
      <w:r w:rsidR="00943C29" w:rsidRPr="00AF5520">
        <w:rPr>
          <w:color w:val="000000"/>
        </w:rPr>
        <w:t>1.1.3</w:t>
      </w:r>
      <w:r w:rsidRPr="00AF5520">
        <w:rPr>
          <w:color w:val="000000"/>
        </w:rPr>
        <w:t>.</w:t>
      </w:r>
    </w:p>
    <w:p w14:paraId="2576E78D" w14:textId="5876F6E7" w:rsidR="00930CAF" w:rsidRPr="00AF5520" w:rsidRDefault="002B2E6D">
      <w:pPr>
        <w:pStyle w:val="Heading2"/>
        <w:tabs>
          <w:tab w:val="clear" w:pos="864"/>
          <w:tab w:val="left" w:pos="4820"/>
        </w:tabs>
        <w:ind w:left="709" w:hanging="709"/>
        <w:rPr>
          <w:color w:val="000000"/>
        </w:rPr>
      </w:pPr>
      <w:bookmarkStart w:id="375" w:name="_Ref103420684"/>
      <w:r>
        <w:rPr>
          <w:color w:val="000000"/>
        </w:rPr>
        <w:t>The Company</w:t>
      </w:r>
      <w:r w:rsidR="00930CAF" w:rsidRPr="00AF5520">
        <w:rPr>
          <w:color w:val="000000"/>
        </w:rPr>
        <w:t xml:space="preserve"> shall notify each Transmission Owner which receives an </w:t>
      </w:r>
      <w:r>
        <w:rPr>
          <w:color w:val="000000"/>
        </w:rPr>
        <w:t>The Company</w:t>
      </w:r>
      <w:r w:rsidR="00930CA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Pr>
          <w:color w:val="000000"/>
        </w:rPr>
        <w:t>The Company</w:t>
      </w:r>
      <w:r w:rsidR="00930CAF" w:rsidRPr="00AF5520">
        <w:rPr>
          <w:color w:val="000000"/>
        </w:rPr>
        <w:t xml:space="preserve"> shall inform each Transmission Owner that receives  </w:t>
      </w:r>
      <w:r>
        <w:rPr>
          <w:color w:val="000000"/>
        </w:rPr>
        <w:t>The Company</w:t>
      </w:r>
      <w:r w:rsidR="00930CA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Pr>
          <w:color w:val="000000"/>
        </w:rPr>
        <w:t>The Company</w:t>
      </w:r>
      <w:r w:rsidR="00930CAF" w:rsidRPr="00AF5520">
        <w:rPr>
          <w:color w:val="000000"/>
        </w:rPr>
        <w:t xml:space="preserve"> TEC Exchange Rate Application.</w:t>
      </w:r>
      <w:bookmarkEnd w:id="375"/>
    </w:p>
    <w:p w14:paraId="5D9DC8EA" w14:textId="66EAD9E0" w:rsidR="00930CAF" w:rsidRPr="00AF5520" w:rsidRDefault="002B2E6D">
      <w:pPr>
        <w:pStyle w:val="Heading2"/>
        <w:tabs>
          <w:tab w:val="clear" w:pos="864"/>
        </w:tabs>
        <w:ind w:left="709" w:hanging="709"/>
        <w:rPr>
          <w:color w:val="000000"/>
        </w:rPr>
      </w:pPr>
      <w:bookmarkStart w:id="376" w:name="_Ref103420727"/>
      <w:r>
        <w:rPr>
          <w:color w:val="000000"/>
        </w:rPr>
        <w:t>The Company</w:t>
      </w:r>
      <w:r w:rsidR="00930CAF" w:rsidRPr="00AF5520">
        <w:rPr>
          <w:color w:val="000000"/>
        </w:rPr>
        <w:t xml:space="preserve"> may, in its discretion, change a set of TEC Exchange Planning Assumptions (including any deemed TEC Exchange Planning Assumptions under paragraph </w:t>
      </w:r>
      <w:r w:rsidR="00943C29" w:rsidRPr="00AF5520">
        <w:rPr>
          <w:color w:val="000000"/>
        </w:rPr>
        <w:t>2.3</w:t>
      </w:r>
      <w:r w:rsidR="00930CAF" w:rsidRPr="00AF5520">
        <w:rPr>
          <w:color w:val="000000"/>
        </w:rPr>
        <w:t xml:space="preserve">) by giving notice to the relevant Transmission Owner(s), at any time up to </w:t>
      </w:r>
      <w:bookmarkEnd w:id="376"/>
      <w:r w:rsidR="00930CAF" w:rsidRPr="00AF5520">
        <w:rPr>
          <w:color w:val="000000"/>
        </w:rPr>
        <w:t>the date not less than three months after the User Application Date.</w:t>
      </w:r>
    </w:p>
    <w:p w14:paraId="093197CC" w14:textId="5AB55E09" w:rsidR="00930CAF" w:rsidRPr="00AF5520" w:rsidRDefault="00930CAF">
      <w:pPr>
        <w:pStyle w:val="Heading2"/>
        <w:tabs>
          <w:tab w:val="clear" w:pos="864"/>
        </w:tabs>
        <w:ind w:left="709" w:hanging="709"/>
        <w:rPr>
          <w:color w:val="000000"/>
        </w:rPr>
      </w:pPr>
      <w:bookmarkStart w:id="377" w:name="_Ref103420755"/>
      <w:r w:rsidRPr="00AF5520">
        <w:rPr>
          <w:color w:val="000000"/>
        </w:rPr>
        <w:t xml:space="preserve">A Transmission Owner may submit a request to </w:t>
      </w:r>
      <w:r w:rsidR="002B2E6D">
        <w:rPr>
          <w:color w:val="000000"/>
        </w:rPr>
        <w:t>The Company</w:t>
      </w:r>
      <w:r w:rsidRPr="00AF5520">
        <w:rPr>
          <w:color w:val="000000"/>
        </w:rPr>
        <w:t xml:space="preserve"> for a change to TEC Exchange Planning Assumptions it has received pursuant to paragraphs </w:t>
      </w:r>
      <w:r w:rsidR="00943C29" w:rsidRPr="00AF5520">
        <w:rPr>
          <w:color w:val="000000"/>
        </w:rPr>
        <w:t>2.2</w:t>
      </w:r>
      <w:r w:rsidRPr="00AF5520">
        <w:rPr>
          <w:color w:val="000000"/>
        </w:rPr>
        <w:t xml:space="preserve"> or </w:t>
      </w:r>
      <w:r w:rsidR="00943C29" w:rsidRPr="00AF5520">
        <w:rPr>
          <w:color w:val="000000"/>
        </w:rPr>
        <w:t>2.4</w:t>
      </w:r>
      <w:r w:rsidRPr="00AF5520">
        <w:rPr>
          <w:color w:val="000000"/>
        </w:rPr>
        <w:t xml:space="preserve"> or which have</w:t>
      </w:r>
      <w:r w:rsidRPr="00AF5520">
        <w:rPr>
          <w:color w:val="FF0000"/>
          <w:u w:val="single"/>
        </w:rPr>
        <w:t xml:space="preserve"> </w:t>
      </w:r>
      <w:r w:rsidRPr="00AF5520">
        <w:rPr>
          <w:color w:val="000000"/>
        </w:rPr>
        <w:t xml:space="preserve">been deemed pursuant to paragraph </w:t>
      </w:r>
      <w:r w:rsidR="00943C29" w:rsidRPr="00AF5520">
        <w:rPr>
          <w:color w:val="000000"/>
        </w:rPr>
        <w:t>2.3</w:t>
      </w:r>
      <w:r w:rsidRPr="00AF5520">
        <w:rPr>
          <w:color w:val="000000"/>
        </w:rPr>
        <w:t>, provided that such request shall contain a description (in reasonable but not excessive detail) of the reason(s) for the request.</w:t>
      </w:r>
      <w:bookmarkStart w:id="378" w:name="_Ref103420909"/>
      <w:bookmarkEnd w:id="377"/>
    </w:p>
    <w:p w14:paraId="4E9917F8" w14:textId="7AE55C2D" w:rsidR="00930CAF" w:rsidRPr="00AF5520" w:rsidRDefault="00930CAF">
      <w:pPr>
        <w:pStyle w:val="Heading2"/>
        <w:tabs>
          <w:tab w:val="clear" w:pos="864"/>
        </w:tabs>
        <w:ind w:left="709" w:hanging="709"/>
        <w:rPr>
          <w:color w:val="000000"/>
        </w:rPr>
      </w:pPr>
      <w:bookmarkStart w:id="379" w:name="_Ref121649381"/>
      <w:r w:rsidRPr="00AF5520">
        <w:rPr>
          <w:color w:val="000000"/>
        </w:rPr>
        <w:t xml:space="preserve">If </w:t>
      </w:r>
      <w:r w:rsidR="002B2E6D">
        <w:rPr>
          <w:color w:val="000000"/>
        </w:rPr>
        <w:t>The Company</w:t>
      </w:r>
      <w:r w:rsidRPr="00AF5520">
        <w:rPr>
          <w:color w:val="000000"/>
        </w:rPr>
        <w:t xml:space="preserve"> receives a request for a change to TEC Exchange Planning Assumptions pursuant to paragraph </w:t>
      </w:r>
      <w:r w:rsidR="00943C29" w:rsidRPr="00AF5520">
        <w:rPr>
          <w:color w:val="000000"/>
        </w:rPr>
        <w:t>2.5</w:t>
      </w:r>
      <w:r w:rsidRPr="00AF5520">
        <w:rPr>
          <w:color w:val="000000"/>
        </w:rPr>
        <w:t xml:space="preserve"> it shall, as soon as reasonably practicable:</w:t>
      </w:r>
      <w:bookmarkEnd w:id="378"/>
      <w:bookmarkEnd w:id="379"/>
    </w:p>
    <w:p w14:paraId="62395B09" w14:textId="4C0E338A" w:rsidR="00930CAF" w:rsidRPr="00AF5520" w:rsidRDefault="00930CAF">
      <w:pPr>
        <w:pStyle w:val="Heading3"/>
        <w:numPr>
          <w:ilvl w:val="2"/>
          <w:numId w:val="6"/>
        </w:numPr>
        <w:tabs>
          <w:tab w:val="clear" w:pos="1584"/>
        </w:tabs>
        <w:rPr>
          <w:color w:val="FF0000"/>
        </w:rPr>
      </w:pPr>
      <w:bookmarkStart w:id="380" w:name="_Ref103420773"/>
      <w:bookmarkStart w:id="381"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sidR="002B2E6D">
        <w:rPr>
          <w:color w:val="000000"/>
        </w:rPr>
        <w:t>The Company</w:t>
      </w:r>
      <w:r w:rsidRPr="00AF5520">
        <w:rPr>
          <w:color w:val="000000"/>
        </w:rPr>
        <w:t xml:space="preserve"> intends to accommodate such request; and</w:t>
      </w:r>
      <w:bookmarkEnd w:id="380"/>
      <w:bookmarkEnd w:id="381"/>
      <w:r w:rsidRPr="00AF5520">
        <w:rPr>
          <w:color w:val="FF0000"/>
        </w:rPr>
        <w:t xml:space="preserve"> </w:t>
      </w:r>
    </w:p>
    <w:p w14:paraId="4D664F38" w14:textId="77777777" w:rsidR="00930CAF" w:rsidRPr="00AF5520" w:rsidRDefault="00930CAF" w:rsidP="00B821EB">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382" w:name="_Ref103420917"/>
    </w:p>
    <w:p w14:paraId="68FA0736" w14:textId="77777777" w:rsidR="00930CAF" w:rsidRPr="00AF5520" w:rsidRDefault="00930CAF">
      <w:pPr>
        <w:pStyle w:val="Heading2"/>
        <w:tabs>
          <w:tab w:val="clear" w:pos="720"/>
          <w:tab w:val="clear" w:pos="864"/>
          <w:tab w:val="num" w:pos="709"/>
        </w:tabs>
        <w:ind w:left="709" w:hanging="709"/>
        <w:rPr>
          <w:color w:val="000000"/>
        </w:rPr>
      </w:pPr>
      <w:r w:rsidRPr="00AF5520">
        <w:t>A Transmission Owner may refer to the Authority as a Dispute in accordance with Section H, paragraph 4.1:</w:t>
      </w:r>
      <w:bookmarkEnd w:id="382"/>
    </w:p>
    <w:p w14:paraId="5AF383B9" w14:textId="57DC2573" w:rsidR="00930CAF" w:rsidRPr="00AF5520" w:rsidRDefault="00930CAF">
      <w:pPr>
        <w:pStyle w:val="Heading3"/>
        <w:tabs>
          <w:tab w:val="clear" w:pos="1584"/>
          <w:tab w:val="num" w:pos="1418"/>
        </w:tabs>
        <w:ind w:left="1418" w:hanging="709"/>
        <w:rPr>
          <w:color w:val="000000"/>
        </w:rPr>
      </w:pPr>
      <w:r w:rsidRPr="00AF5520">
        <w:rPr>
          <w:color w:val="000000"/>
        </w:rPr>
        <w:lastRenderedPageBreak/>
        <w:t xml:space="preserve">any notice received from </w:t>
      </w:r>
      <w:r w:rsidR="002B2E6D">
        <w:rPr>
          <w:color w:val="000000"/>
        </w:rPr>
        <w:t>The Company</w:t>
      </w:r>
      <w:r w:rsidRPr="00AF5520">
        <w:rPr>
          <w:color w:val="000000"/>
        </w:rPr>
        <w:t xml:space="preserve"> under </w:t>
      </w:r>
      <w:r w:rsidR="00943C29" w:rsidRPr="00AF5520">
        <w:rPr>
          <w:color w:val="000000"/>
        </w:rPr>
        <w:t>2.6.1</w:t>
      </w:r>
      <w:r w:rsidRPr="00AF5520">
        <w:rPr>
          <w:color w:val="000000"/>
        </w:rPr>
        <w:t>; or</w:t>
      </w:r>
    </w:p>
    <w:p w14:paraId="4B1139A1" w14:textId="33959155" w:rsidR="00930CAF" w:rsidRPr="00AF5520" w:rsidRDefault="00930CAF">
      <w:pPr>
        <w:pStyle w:val="Heading3"/>
        <w:tabs>
          <w:tab w:val="clear" w:pos="1584"/>
          <w:tab w:val="num" w:pos="1418"/>
        </w:tabs>
        <w:ind w:left="1418" w:hanging="709"/>
        <w:rPr>
          <w:color w:val="000000"/>
        </w:rPr>
      </w:pPr>
      <w:r w:rsidRPr="00AF5520">
        <w:rPr>
          <w:color w:val="000000"/>
        </w:rPr>
        <w:t xml:space="preserve">any failure by </w:t>
      </w:r>
      <w:r w:rsidR="002B2E6D">
        <w:rPr>
          <w:color w:val="000000"/>
        </w:rPr>
        <w:t>The Company</w:t>
      </w:r>
      <w:r w:rsidRPr="00AF5520">
        <w:rPr>
          <w:color w:val="000000"/>
        </w:rPr>
        <w:t xml:space="preserve"> to respond to a request made by such Transmission Owner under paragraph </w:t>
      </w:r>
      <w:r w:rsidR="00943C29" w:rsidRPr="00AF5520">
        <w:rPr>
          <w:color w:val="000000"/>
        </w:rPr>
        <w:t>2.5</w:t>
      </w:r>
      <w:r w:rsidRPr="00AF5520">
        <w:rPr>
          <w:color w:val="000000"/>
        </w:rPr>
        <w:t xml:space="preserve"> within a reasonable period of time, taking into account the nature, complexity and urgency of the request.</w:t>
      </w:r>
    </w:p>
    <w:p w14:paraId="6EDCC521" w14:textId="77777777"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For the avoidance of doubt, any change made to TEC Exchange Planning Assumptions pursuant to paragraphs </w:t>
      </w:r>
      <w:r w:rsidR="00943C29" w:rsidRPr="00AF5520">
        <w:rPr>
          <w:color w:val="000000"/>
        </w:rPr>
        <w:t>2.4</w:t>
      </w:r>
      <w:r w:rsidRPr="00AF5520">
        <w:rPr>
          <w:color w:val="000000"/>
        </w:rPr>
        <w:t xml:space="preserve"> or </w:t>
      </w:r>
      <w:r w:rsidR="00943C29" w:rsidRPr="00AF5520">
        <w:rPr>
          <w:color w:val="000000"/>
        </w:rPr>
        <w:t>2.6</w:t>
      </w:r>
      <w:r w:rsidRPr="00AF5520">
        <w:rPr>
          <w:color w:val="000000"/>
        </w:rPr>
        <w:t xml:space="preserve"> shall change the existing set of TEC Exchange Planning Assumptions and shall not constitute a separate set of TEC Exchange Planning Assumptions.   </w:t>
      </w:r>
    </w:p>
    <w:p w14:paraId="2683758E" w14:textId="0BF53A95" w:rsidR="00930CAF" w:rsidRPr="00AF5520" w:rsidRDefault="002B2E6D">
      <w:pPr>
        <w:pStyle w:val="Heading2"/>
        <w:tabs>
          <w:tab w:val="clear" w:pos="720"/>
          <w:tab w:val="clear" w:pos="864"/>
          <w:tab w:val="num" w:pos="709"/>
        </w:tabs>
        <w:ind w:left="709" w:hanging="709"/>
        <w:rPr>
          <w:color w:val="000000"/>
          <w:u w:val="single"/>
        </w:rPr>
      </w:pPr>
      <w:r>
        <w:rPr>
          <w:color w:val="000000"/>
        </w:rPr>
        <w:t>The Company</w:t>
      </w:r>
      <w:r w:rsidR="00930CA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w:t>
      </w:r>
      <w:r w:rsidR="00943C29" w:rsidRPr="00AF5520">
        <w:rPr>
          <w:color w:val="000000"/>
        </w:rPr>
        <w:t>2</w:t>
      </w:r>
      <w:r w:rsidR="00930CAF" w:rsidRPr="00AF5520">
        <w:rPr>
          <w:color w:val="000000"/>
        </w:rPr>
        <w:t>.</w:t>
      </w:r>
      <w:r w:rsidR="00930CAF" w:rsidRPr="00AF5520">
        <w:rPr>
          <w:color w:val="000000"/>
          <w:u w:val="single"/>
        </w:rPr>
        <w:t xml:space="preserve"> </w:t>
      </w:r>
    </w:p>
    <w:p w14:paraId="1C419816" w14:textId="77777777" w:rsidR="00930CAF" w:rsidRPr="00AF5520" w:rsidRDefault="00930CAF">
      <w:pPr>
        <w:pStyle w:val="Heading1"/>
        <w:tabs>
          <w:tab w:val="clear" w:pos="720"/>
          <w:tab w:val="clear" w:pos="864"/>
          <w:tab w:val="num" w:pos="709"/>
        </w:tabs>
        <w:ind w:left="709" w:hanging="709"/>
        <w:rPr>
          <w:color w:val="000000"/>
        </w:rPr>
      </w:pPr>
      <w:r w:rsidRPr="00AF5520">
        <w:rPr>
          <w:b/>
          <w:bCs/>
          <w:color w:val="000000"/>
        </w:rPr>
        <w:t>TEC EXCHANGE RATES</w:t>
      </w:r>
    </w:p>
    <w:p w14:paraId="1B74531E" w14:textId="59D50B4B" w:rsidR="00930CAF" w:rsidRPr="00AF5520" w:rsidRDefault="00930CAF">
      <w:pPr>
        <w:pStyle w:val="Heading2"/>
        <w:tabs>
          <w:tab w:val="clear" w:pos="720"/>
          <w:tab w:val="clear" w:pos="864"/>
          <w:tab w:val="num" w:pos="709"/>
        </w:tabs>
        <w:ind w:left="709" w:hanging="709"/>
        <w:rPr>
          <w:color w:val="000000"/>
        </w:rPr>
      </w:pPr>
      <w:r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2B2E6D">
        <w:rPr>
          <w:color w:val="000000"/>
        </w:rPr>
        <w:t>The Company</w:t>
      </w:r>
      <w:r w:rsidRPr="00AF5520">
        <w:rPr>
          <w:color w:val="000000"/>
        </w:rPr>
        <w:t xml:space="preserve"> TEC Exchange Rate Application, except that:</w:t>
      </w:r>
    </w:p>
    <w:p w14:paraId="58A5788B" w14:textId="0D291576" w:rsidR="00930CAF" w:rsidRPr="00AF5520" w:rsidRDefault="00930CAF">
      <w:pPr>
        <w:pStyle w:val="Heading3"/>
        <w:tabs>
          <w:tab w:val="clear" w:pos="1584"/>
          <w:tab w:val="num" w:pos="1418"/>
        </w:tabs>
        <w:ind w:left="1418" w:hanging="709"/>
      </w:pPr>
      <w:r w:rsidRPr="00AF5520">
        <w:t xml:space="preserve">for the purpose of Part One, paragraph 2.2, such Transmission Owner shall take into account TEC Exchange Planning Assumptions provided to it under paragraph </w:t>
      </w:r>
      <w:r w:rsidR="00943C29" w:rsidRPr="00AF5520">
        <w:t xml:space="preserve">2 </w:t>
      </w:r>
      <w:r w:rsidRPr="00AF5520">
        <w:t xml:space="preserve">(as modified or updated pursuant to paragraphs </w:t>
      </w:r>
      <w:r w:rsidR="00943C29" w:rsidRPr="00AF5520">
        <w:t>2.4</w:t>
      </w:r>
      <w:r w:rsidRPr="00AF5520">
        <w:t xml:space="preserve"> or </w:t>
      </w:r>
      <w:r w:rsidR="00943C29" w:rsidRPr="00AF5520">
        <w:t>2.6</w:t>
      </w:r>
      <w:r w:rsidRPr="00AF5520">
        <w:t xml:space="preserve">) in respect of </w:t>
      </w:r>
      <w:r w:rsidR="002B2E6D">
        <w:t>The Company</w:t>
      </w:r>
      <w:r w:rsidRPr="00AF5520">
        <w:t xml:space="preserve"> TEC Exchange Rate Application in the place of any other Planning Assumptions.</w:t>
      </w:r>
      <w:bookmarkStart w:id="383" w:name="_Ref103501192"/>
    </w:p>
    <w:p w14:paraId="5F0E53BF" w14:textId="4480925F" w:rsidR="00930CAF" w:rsidRPr="00AF5520" w:rsidRDefault="00930CAF">
      <w:pPr>
        <w:pStyle w:val="Heading2"/>
        <w:tabs>
          <w:tab w:val="clear" w:pos="720"/>
          <w:tab w:val="clear" w:pos="864"/>
          <w:tab w:val="num" w:pos="709"/>
        </w:tabs>
        <w:ind w:left="709" w:hanging="709"/>
      </w:pPr>
      <w:bookmarkStart w:id="384" w:name="_Ref121649477"/>
      <w:r w:rsidRPr="00AF5520">
        <w:t xml:space="preserve">A Transmission Owner which receives an effective </w:t>
      </w:r>
      <w:r w:rsidR="002B2E6D">
        <w:t>The Company</w:t>
      </w:r>
      <w:r w:rsidRPr="00AF5520">
        <w:t xml:space="preserve"> TEC Exchange Rate Application under paragraph </w:t>
      </w:r>
      <w:r w:rsidR="00943C29" w:rsidRPr="00AF5520">
        <w:t>1.2</w:t>
      </w:r>
      <w:r w:rsidRPr="00AF5520">
        <w:t xml:space="preserve"> above shall, unless otherwise agreed with </w:t>
      </w:r>
      <w:r w:rsidR="002B2E6D">
        <w:t>The Company</w:t>
      </w:r>
      <w:r w:rsidRPr="00AF5520">
        <w:t xml:space="preserve"> or determined or directed by the Authority, submit a TO TEC Exchange Rate to </w:t>
      </w:r>
      <w:r w:rsidR="002B2E6D">
        <w:t>The Company</w:t>
      </w:r>
      <w:r w:rsidRPr="00AF5520">
        <w:t xml:space="preserve"> as soon as reasonably practicable and, in any event, on or before the later of:</w:t>
      </w:r>
      <w:bookmarkEnd w:id="383"/>
      <w:bookmarkEnd w:id="384"/>
      <w:r w:rsidRPr="00AF5520">
        <w:t xml:space="preserve"> </w:t>
      </w:r>
    </w:p>
    <w:p w14:paraId="43AFABC4" w14:textId="77777777" w:rsidR="00930CAF" w:rsidRPr="00AF5520" w:rsidRDefault="00930CAF">
      <w:pPr>
        <w:pStyle w:val="Heading3"/>
        <w:tabs>
          <w:tab w:val="clear" w:pos="1584"/>
          <w:tab w:val="num" w:pos="1418"/>
        </w:tabs>
        <w:ind w:left="1418" w:hanging="709"/>
        <w:rPr>
          <w:color w:val="000000"/>
        </w:rPr>
      </w:pPr>
      <w:bookmarkStart w:id="385" w:name="_Ref103501203"/>
      <w:r w:rsidRPr="00AF5520">
        <w:rPr>
          <w:color w:val="000000"/>
        </w:rPr>
        <w:t>three months less thirteen Business Days after the User Application Date; and</w:t>
      </w:r>
      <w:bookmarkEnd w:id="385"/>
    </w:p>
    <w:p w14:paraId="455D4ED3" w14:textId="77777777" w:rsidR="00930CAF" w:rsidRPr="00AF5520" w:rsidRDefault="00930CAF">
      <w:pPr>
        <w:pStyle w:val="Heading3"/>
        <w:tabs>
          <w:tab w:val="clear" w:pos="1584"/>
          <w:tab w:val="num" w:pos="1418"/>
        </w:tabs>
        <w:ind w:left="1418" w:hanging="709"/>
        <w:rPr>
          <w:color w:val="000000"/>
          <w:u w:val="single"/>
        </w:rPr>
      </w:pPr>
      <w:bookmarkStart w:id="386" w:name="_Ref103501215"/>
      <w:r w:rsidRPr="00AF5520">
        <w:rPr>
          <w:color w:val="000000"/>
        </w:rPr>
        <w:t>where relevant, three months less fifteen Business Days after the TEC Exchange Assumptions Date.</w:t>
      </w:r>
      <w:bookmarkEnd w:id="386"/>
    </w:p>
    <w:p w14:paraId="27A5DF94" w14:textId="137C1AE2" w:rsidR="00930CAF" w:rsidRPr="00AF5520" w:rsidRDefault="002B2E6D">
      <w:pPr>
        <w:pStyle w:val="Heading2"/>
        <w:tabs>
          <w:tab w:val="clear" w:pos="720"/>
          <w:tab w:val="clear" w:pos="864"/>
          <w:tab w:val="num" w:pos="709"/>
        </w:tabs>
        <w:ind w:left="709" w:hanging="709"/>
        <w:rPr>
          <w:color w:val="000000"/>
        </w:rPr>
      </w:pPr>
      <w:r>
        <w:rPr>
          <w:color w:val="000000"/>
        </w:rPr>
        <w:t>The Company</w:t>
      </w:r>
      <w:r w:rsidR="00930CAF" w:rsidRPr="00AF5520">
        <w:rPr>
          <w:color w:val="000000"/>
        </w:rPr>
        <w:t xml:space="preserve"> and a Transmission Owner may agree that the Transmission Owner may submit  its TO TEC Exchange Rate otherwise than in accordance with the dates set out in paragraph </w:t>
      </w:r>
      <w:r w:rsidR="00943C29" w:rsidRPr="00AF5520">
        <w:rPr>
          <w:color w:val="000000"/>
        </w:rPr>
        <w:t>3.2</w:t>
      </w:r>
      <w:r w:rsidR="00930CAF" w:rsidRPr="00AF5520">
        <w:rPr>
          <w:color w:val="000000"/>
        </w:rPr>
        <w:t xml:space="preserve"> provided that:</w:t>
      </w:r>
    </w:p>
    <w:p w14:paraId="217EEBF6" w14:textId="77777777" w:rsidR="00930CAF" w:rsidRPr="00AF5520" w:rsidRDefault="00930CAF">
      <w:pPr>
        <w:pStyle w:val="Heading3"/>
        <w:tabs>
          <w:tab w:val="clear" w:pos="1584"/>
          <w:tab w:val="num" w:pos="1418"/>
        </w:tabs>
        <w:ind w:left="1418" w:hanging="709"/>
        <w:rPr>
          <w:color w:val="000000"/>
        </w:rPr>
      </w:pPr>
      <w:r w:rsidRPr="00AF5520">
        <w:rPr>
          <w:color w:val="000000"/>
        </w:rPr>
        <w:t xml:space="preserve">a TO TEC Exchange Rate to which sub-paragraph </w:t>
      </w:r>
      <w:r w:rsidR="00943C29" w:rsidRPr="00AF5520">
        <w:rPr>
          <w:color w:val="000000"/>
        </w:rPr>
        <w:t>3.2.1</w:t>
      </w:r>
      <w:r w:rsidRPr="00AF5520">
        <w:rPr>
          <w:color w:val="000000"/>
        </w:rPr>
        <w:t xml:space="preserve"> applies shall be submitted not later than three months less five Business Days after the User Application Date; and</w:t>
      </w:r>
    </w:p>
    <w:p w14:paraId="1D2F02E1" w14:textId="77777777" w:rsidR="00930CAF" w:rsidRPr="00AF5520" w:rsidRDefault="00930CAF">
      <w:pPr>
        <w:pStyle w:val="Heading3"/>
        <w:tabs>
          <w:tab w:val="clear" w:pos="1584"/>
          <w:tab w:val="num" w:pos="1418"/>
        </w:tabs>
        <w:ind w:left="1418" w:hanging="709"/>
        <w:rPr>
          <w:color w:val="000000"/>
        </w:rPr>
      </w:pPr>
      <w:r w:rsidRPr="00AF5520">
        <w:rPr>
          <w:color w:val="000000"/>
        </w:rPr>
        <w:lastRenderedPageBreak/>
        <w:t xml:space="preserve">a TO TEC Exchange Rate to which sub-paragraph </w:t>
      </w:r>
      <w:r w:rsidR="00943C29" w:rsidRPr="00AF5520">
        <w:rPr>
          <w:color w:val="000000"/>
        </w:rPr>
        <w:t>3.2.2</w:t>
      </w:r>
      <w:r w:rsidRPr="00AF5520">
        <w:rPr>
          <w:color w:val="000000"/>
        </w:rPr>
        <w:t xml:space="preserve"> applies shall be submitted not later than three months less seven Business Days after the TEC Exchange Assumptions Date,</w:t>
      </w:r>
    </w:p>
    <w:p w14:paraId="2F8E224B" w14:textId="77777777" w:rsidR="00930CAF" w:rsidRPr="00AF5520" w:rsidRDefault="00930CAF">
      <w:pPr>
        <w:pStyle w:val="Heading2"/>
        <w:numPr>
          <w:ilvl w:val="0"/>
          <w:numId w:val="0"/>
        </w:numPr>
        <w:tabs>
          <w:tab w:val="clear" w:pos="720"/>
          <w:tab w:val="num" w:pos="1418"/>
        </w:tabs>
        <w:ind w:left="1418" w:hanging="709"/>
        <w:rPr>
          <w:color w:val="000000"/>
        </w:rPr>
      </w:pPr>
      <w:r w:rsidRPr="00AF5520">
        <w:rPr>
          <w:color w:val="000000"/>
        </w:rPr>
        <w:t>unless otherwise directed by the Authority.</w:t>
      </w:r>
    </w:p>
    <w:p w14:paraId="7AC665B1" w14:textId="3E11843D" w:rsidR="00930CAF" w:rsidRPr="00AF5520" w:rsidRDefault="00930CAF" w:rsidP="00241945">
      <w:pPr>
        <w:pStyle w:val="Heading2"/>
        <w:numPr>
          <w:ilvl w:val="1"/>
          <w:numId w:val="5"/>
        </w:numPr>
        <w:ind w:left="709" w:hanging="709"/>
        <w:rPr>
          <w:color w:val="FF0000"/>
        </w:rPr>
      </w:pPr>
      <w:r w:rsidRPr="00AF5520">
        <w:rPr>
          <w:color w:val="000000"/>
        </w:rPr>
        <w:t xml:space="preserve">In the event that </w:t>
      </w:r>
      <w:r w:rsidR="002B2E6D">
        <w:rPr>
          <w:color w:val="000000"/>
        </w:rPr>
        <w:t>The Company</w:t>
      </w:r>
      <w:r w:rsidRPr="00AF5520">
        <w:rPr>
          <w:color w:val="000000"/>
        </w:rPr>
        <w:t xml:space="preserve"> modifies TEC Exchange Planning Assumptions after a Transmission Owner has submitted its TO TEC Exchange Rate for </w:t>
      </w:r>
      <w:r w:rsidR="002B2E6D">
        <w:rPr>
          <w:color w:val="000000"/>
        </w:rPr>
        <w:t>The Company</w:t>
      </w:r>
      <w:r w:rsidRPr="00AF5520">
        <w:rPr>
          <w:color w:val="000000"/>
        </w:rPr>
        <w:t xml:space="preserve"> TEC Exchange Rate Application to which such TEC Exchange Planning Assumptions apply, the Transmission Owner shall revise and re-submit its TO TEC Exchange Rate to </w:t>
      </w:r>
      <w:r w:rsidR="002B2E6D">
        <w:rPr>
          <w:color w:val="000000"/>
        </w:rPr>
        <w:t>The Company</w:t>
      </w:r>
      <w:r w:rsidRPr="00AF5520">
        <w:rPr>
          <w:color w:val="000000"/>
        </w:rPr>
        <w:t>, taking into account such modified TEC Exchange Rate Planning Assumptions, as soon as reasonably practicable.</w:t>
      </w:r>
      <w:r w:rsidRPr="00AF5520">
        <w:rPr>
          <w:color w:val="FF0000"/>
        </w:rPr>
        <w:t xml:space="preserve">  </w:t>
      </w:r>
    </w:p>
    <w:p w14:paraId="28383E53" w14:textId="77777777" w:rsidR="006F69CD" w:rsidRPr="00AF5520" w:rsidRDefault="006F69CD" w:rsidP="00E25684">
      <w:pPr>
        <w:spacing w:after="0" w:line="240" w:lineRule="auto"/>
        <w:rPr>
          <w:b/>
          <w:color w:val="FF0000"/>
        </w:rPr>
      </w:pPr>
    </w:p>
    <w:p w14:paraId="10BBB5EB" w14:textId="410AEC28" w:rsidR="00E25684" w:rsidRPr="00AF5520" w:rsidRDefault="00E25684" w:rsidP="00B33A64">
      <w:pPr>
        <w:spacing w:after="0"/>
        <w:rPr>
          <w:b/>
        </w:rPr>
      </w:pPr>
      <w:r w:rsidRPr="00AF5520">
        <w:rPr>
          <w:b/>
        </w:rPr>
        <w:t xml:space="preserve">PART FOUR: </w:t>
      </w:r>
      <w:r w:rsidR="00F40206" w:rsidRPr="00F40206">
        <w:rPr>
          <w:b/>
        </w:rPr>
        <w:t xml:space="preserve"> </w:t>
      </w:r>
      <w:r w:rsidR="00F40206" w:rsidRPr="00B05085">
        <w:rPr>
          <w:b/>
        </w:rPr>
        <w:t>EVALUATION OF TRANSMISSION IMPACT (ETI)</w:t>
      </w:r>
    </w:p>
    <w:p w14:paraId="0C3EC1F4" w14:textId="77777777" w:rsidR="00E25684" w:rsidRPr="00AF5520" w:rsidRDefault="00E25684" w:rsidP="00B33A64">
      <w:pPr>
        <w:spacing w:after="0"/>
        <w:rPr>
          <w:color w:val="000000"/>
          <w:u w:val="single"/>
        </w:rPr>
      </w:pPr>
    </w:p>
    <w:p w14:paraId="5EA36F5A" w14:textId="4BAD59B7" w:rsidR="00E25684" w:rsidRPr="00AF5520" w:rsidRDefault="00E25684" w:rsidP="00B821EB">
      <w:pPr>
        <w:numPr>
          <w:ilvl w:val="0"/>
          <w:numId w:val="7"/>
        </w:numPr>
        <w:tabs>
          <w:tab w:val="num" w:pos="709"/>
        </w:tabs>
        <w:spacing w:after="0"/>
        <w:ind w:left="709" w:hanging="709"/>
        <w:rPr>
          <w:rFonts w:cs="Arial"/>
          <w:b/>
          <w:bCs/>
          <w:color w:val="000000"/>
        </w:rPr>
      </w:pPr>
      <w:del w:id="387" w:author="Angela Quinn (NESO)" w:date="2024-10-09T15:37:00Z">
        <w:r w:rsidRPr="00AF5520" w:rsidDel="00A42BD0">
          <w:rPr>
            <w:rFonts w:cs="Arial"/>
            <w:b/>
            <w:bCs/>
            <w:color w:val="000000"/>
          </w:rPr>
          <w:delText>STATEMENT OF WORKS</w:delText>
        </w:r>
      </w:del>
      <w:ins w:id="388" w:author="Angela Quinn (NESO)" w:date="2024-10-28T07:59:00Z">
        <w:r w:rsidR="005B662B">
          <w:rPr>
            <w:rFonts w:cs="Arial"/>
            <w:b/>
            <w:bCs/>
            <w:color w:val="000000"/>
          </w:rPr>
          <w:t>TRANSMISSION EVALUATION</w:t>
        </w:r>
      </w:ins>
      <w:r w:rsidRPr="00AF5520" w:rsidDel="005B662B">
        <w:rPr>
          <w:rFonts w:cs="Arial"/>
          <w:b/>
          <w:bCs/>
          <w:color w:val="000000"/>
        </w:rPr>
        <w:t xml:space="preserve"> </w:t>
      </w:r>
      <w:r w:rsidRPr="00AF5520">
        <w:rPr>
          <w:rFonts w:cs="Arial"/>
          <w:b/>
          <w:bCs/>
          <w:color w:val="000000"/>
        </w:rPr>
        <w:t>PROCESS</w:t>
      </w:r>
    </w:p>
    <w:p w14:paraId="3EF3B500" w14:textId="77777777" w:rsidR="00E25684" w:rsidRPr="00AF5520" w:rsidRDefault="00E25684" w:rsidP="00B33A64">
      <w:pPr>
        <w:spacing w:after="0"/>
        <w:rPr>
          <w:rFonts w:cs="Arial"/>
          <w:color w:val="000000"/>
          <w:u w:val="single"/>
        </w:rPr>
      </w:pPr>
    </w:p>
    <w:p w14:paraId="26738AA8" w14:textId="6FF019AA"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w:t>
      </w:r>
      <w:del w:id="389" w:author="Angela Quinn (NESO)" w:date="2024-10-09T17:11:00Z">
        <w:r w:rsidRPr="00AF5520" w:rsidDel="00CC4542">
          <w:rPr>
            <w:rFonts w:cs="Arial"/>
            <w:color w:val="000000"/>
          </w:rPr>
          <w:delText xml:space="preserve">Request </w:delText>
        </w:r>
      </w:del>
      <w:ins w:id="390" w:author="Lizzie Timmins (NESO)" w:date="2024-10-29T13:28:00Z">
        <w:r w:rsidR="000E3A1C">
          <w:rPr>
            <w:rFonts w:cs="Arial"/>
            <w:color w:val="000000"/>
          </w:rPr>
          <w:t>Modification</w:t>
        </w:r>
      </w:ins>
      <w:ins w:id="391" w:author="Lizzie Timmins (NESO)" w:date="2024-10-29T13:29:00Z">
        <w:r w:rsidR="00CC4542">
          <w:rPr>
            <w:rFonts w:cs="Arial"/>
            <w:color w:val="000000"/>
          </w:rPr>
          <w:t xml:space="preserve"> </w:t>
        </w:r>
        <w:r w:rsidR="008738C2">
          <w:rPr>
            <w:rFonts w:cs="Arial"/>
            <w:color w:val="000000"/>
          </w:rPr>
          <w:t xml:space="preserve">Application </w:t>
        </w:r>
      </w:ins>
      <w:r w:rsidR="00CC4542">
        <w:rPr>
          <w:rFonts w:cs="Arial"/>
          <w:color w:val="000000"/>
        </w:rPr>
        <w:t>for</w:t>
      </w:r>
      <w:r w:rsidRPr="00AF5520">
        <w:rPr>
          <w:rFonts w:cs="Arial"/>
          <w:color w:val="000000"/>
        </w:rPr>
        <w:t xml:space="preserve"> a </w:t>
      </w:r>
      <w:del w:id="392" w:author="Angela Quinn (NESO)" w:date="2024-10-09T15:37:00Z">
        <w:r w:rsidRPr="00AF5520" w:rsidDel="00A42BD0">
          <w:rPr>
            <w:rFonts w:cs="Arial"/>
            <w:color w:val="000000"/>
          </w:rPr>
          <w:delText>Statement of Works</w:delText>
        </w:r>
      </w:del>
      <w:ins w:id="393" w:author="Angela Quinn (NESO)" w:date="2024-10-28T07:58:00Z">
        <w:r w:rsidR="005B662B">
          <w:rPr>
            <w:rFonts w:cs="Arial"/>
            <w:color w:val="000000"/>
          </w:rPr>
          <w:t>Transmission Evaluation</w:t>
        </w:r>
      </w:ins>
      <w:r w:rsidRPr="00AF5520">
        <w:rPr>
          <w:rFonts w:cs="Arial"/>
          <w:color w:val="000000"/>
        </w:rPr>
        <w:t xml:space="preserve"> in accordance with paragraph 1.2 to:</w:t>
      </w:r>
    </w:p>
    <w:p w14:paraId="399B17B6" w14:textId="77777777" w:rsidR="00E25684" w:rsidRPr="00AF5520" w:rsidRDefault="00E25684" w:rsidP="00B33A64">
      <w:pPr>
        <w:spacing w:after="0"/>
        <w:ind w:left="-11"/>
        <w:rPr>
          <w:rFonts w:cs="Arial"/>
          <w:color w:val="000000"/>
        </w:rPr>
      </w:pPr>
    </w:p>
    <w:p w14:paraId="0DE9824D"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52388E00" w14:textId="77777777" w:rsidR="00E25684" w:rsidRPr="00AF5520" w:rsidRDefault="00E25684" w:rsidP="00B33A64">
      <w:pPr>
        <w:tabs>
          <w:tab w:val="num" w:pos="1418"/>
        </w:tabs>
        <w:spacing w:after="0"/>
        <w:ind w:left="1418" w:hanging="709"/>
        <w:rPr>
          <w:rFonts w:cs="Arial"/>
          <w:color w:val="000000"/>
        </w:rPr>
      </w:pPr>
    </w:p>
    <w:p w14:paraId="5EAC8185"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1AF1BE42" w14:textId="77777777" w:rsidR="00E25684" w:rsidRPr="00AF5520" w:rsidRDefault="00E25684" w:rsidP="00B33A64">
      <w:pPr>
        <w:tabs>
          <w:tab w:val="num" w:pos="1418"/>
        </w:tabs>
        <w:spacing w:after="0"/>
        <w:ind w:left="1418" w:hanging="709"/>
        <w:rPr>
          <w:rFonts w:cs="Arial"/>
          <w:color w:val="000000"/>
        </w:rPr>
      </w:pPr>
    </w:p>
    <w:p w14:paraId="471CB5E1" w14:textId="1529A2FE" w:rsidR="00E25684" w:rsidRPr="00AF5520" w:rsidDel="009E6E4B" w:rsidRDefault="009E5447" w:rsidP="009E6E4B">
      <w:pPr>
        <w:tabs>
          <w:tab w:val="num" w:pos="1418"/>
        </w:tabs>
        <w:spacing w:after="0"/>
        <w:ind w:left="1418" w:hanging="709"/>
        <w:rPr>
          <w:del w:id="394" w:author="Lizzie Timmins (NESO)" w:date="2024-11-05T10:44:00Z"/>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w:t>
      </w:r>
      <w:del w:id="395" w:author="Angela Quinn (NESO)" w:date="2024-10-09T17:12:00Z">
        <w:r w:rsidR="00E25684" w:rsidRPr="00AF5520" w:rsidDel="00CC4542">
          <w:rPr>
            <w:rFonts w:cs="Arial"/>
            <w:color w:val="000000"/>
          </w:rPr>
          <w:delText xml:space="preserve">Request </w:delText>
        </w:r>
      </w:del>
      <w:ins w:id="396" w:author="Angela Quinn (NESO)" w:date="2024-10-09T17:12:00Z">
        <w:r w:rsidR="00CC4542">
          <w:rPr>
            <w:rFonts w:cs="Arial"/>
            <w:color w:val="000000"/>
          </w:rPr>
          <w:t>Modification</w:t>
        </w:r>
      </w:ins>
      <w:ins w:id="397" w:author="Angela Quinn (NESO)" w:date="2024-10-09T19:26:00Z">
        <w:r w:rsidR="00582E29">
          <w:rPr>
            <w:rFonts w:cs="Arial"/>
            <w:color w:val="000000"/>
          </w:rPr>
          <w:t xml:space="preserve"> Application</w:t>
        </w:r>
      </w:ins>
      <w:ins w:id="398" w:author="Angela Quinn (NESO)" w:date="2024-10-09T17:12:00Z">
        <w:r w:rsidR="00CC4542">
          <w:rPr>
            <w:rFonts w:cs="Arial"/>
            <w:color w:val="000000"/>
          </w:rPr>
          <w:t xml:space="preserve"> </w:t>
        </w:r>
      </w:ins>
      <w:r w:rsidR="00E25684" w:rsidRPr="00AF5520">
        <w:rPr>
          <w:rFonts w:cs="Arial"/>
          <w:color w:val="000000"/>
        </w:rPr>
        <w:t xml:space="preserve">for a </w:t>
      </w:r>
      <w:del w:id="399" w:author="Angela Quinn (NESO)" w:date="2024-10-09T15:38:00Z">
        <w:r w:rsidR="00E25684" w:rsidRPr="00AF5520" w:rsidDel="00A42BD0">
          <w:rPr>
            <w:rFonts w:cs="Arial"/>
            <w:color w:val="000000"/>
          </w:rPr>
          <w:delText>Statement of Works</w:delText>
        </w:r>
      </w:del>
      <w:ins w:id="400" w:author="Angela Quinn (NESO)" w:date="2024-10-28T07:57:00Z">
        <w:r w:rsidR="005B662B">
          <w:rPr>
            <w:rFonts w:cs="Arial"/>
            <w:color w:val="000000"/>
          </w:rPr>
          <w:t>Transmission Evaluation</w:t>
        </w:r>
      </w:ins>
      <w:del w:id="401" w:author="Angela Quinn (NESO)" w:date="2024-10-28T07:57:00Z">
        <w:r w:rsidR="00E25684" w:rsidRPr="00AF5520" w:rsidDel="005B662B">
          <w:rPr>
            <w:rFonts w:cs="Arial"/>
            <w:color w:val="000000"/>
          </w:rPr>
          <w:delText xml:space="preserve"> </w:delText>
        </w:r>
      </w:del>
      <w:r w:rsidR="00E25684" w:rsidRPr="00AF5520">
        <w:rPr>
          <w:rFonts w:cs="Arial"/>
          <w:color w:val="000000"/>
        </w:rPr>
        <w:t>pursuant to sub-paragraphs 1.1.1 or 1.1.2, but which</w:t>
      </w:r>
      <w:ins w:id="402" w:author="Lizzie Timmins (NESO)" w:date="2024-11-05T10:44:00Z">
        <w:r w:rsidR="009E6E4B">
          <w:rPr>
            <w:rFonts w:cs="Arial"/>
            <w:color w:val="000000"/>
          </w:rPr>
          <w:t xml:space="preserve"> </w:t>
        </w:r>
      </w:ins>
      <w:del w:id="403" w:author="Angela Quinn (NESO)" w:date="2024-11-01T15:12:00Z">
        <w:r w:rsidR="00E25684" w:rsidRPr="00AF5520" w:rsidDel="003755DF">
          <w:rPr>
            <w:rFonts w:cs="Arial"/>
            <w:color w:val="000000"/>
          </w:rPr>
          <w:delText>:</w:delText>
        </w:r>
      </w:del>
    </w:p>
    <w:p w14:paraId="337A52A7" w14:textId="1C026B77" w:rsidR="00E25684" w:rsidRPr="00AF5520" w:rsidDel="009E6E4B" w:rsidRDefault="00E25684" w:rsidP="009D393E">
      <w:pPr>
        <w:tabs>
          <w:tab w:val="num" w:pos="1418"/>
        </w:tabs>
        <w:spacing w:after="0"/>
        <w:ind w:left="1418" w:hanging="709"/>
        <w:rPr>
          <w:del w:id="404" w:author="Lizzie Timmins (NESO)" w:date="2024-11-05T10:44:00Z"/>
          <w:rFonts w:cs="Arial"/>
          <w:color w:val="000000"/>
        </w:rPr>
      </w:pPr>
    </w:p>
    <w:p w14:paraId="76C1A94E" w14:textId="38DFB0BA" w:rsidR="00E25684" w:rsidRPr="00AF5520" w:rsidDel="00476030" w:rsidRDefault="009E5447" w:rsidP="009D393E">
      <w:pPr>
        <w:tabs>
          <w:tab w:val="num" w:pos="2127"/>
        </w:tabs>
        <w:spacing w:after="0"/>
        <w:ind w:left="1418" w:hanging="709"/>
        <w:rPr>
          <w:del w:id="405" w:author="Angela Quinn (NESO)" w:date="2024-11-01T15:12:00Z"/>
          <w:rFonts w:cs="Arial"/>
          <w:color w:val="000000"/>
        </w:rPr>
      </w:pPr>
      <w:del w:id="406" w:author="Angela Quinn (NESO)" w:date="2024-11-01T15:12:00Z">
        <w:r w:rsidRPr="00AF5520" w:rsidDel="00476030">
          <w:rPr>
            <w:rFonts w:cs="Arial"/>
            <w:color w:val="000000"/>
          </w:rPr>
          <w:delText>1.1.3.1</w:delText>
        </w:r>
        <w:r w:rsidRPr="00AF5520" w:rsidDel="00476030">
          <w:rPr>
            <w:rFonts w:cs="Arial"/>
            <w:color w:val="000000"/>
          </w:rPr>
          <w:tab/>
        </w:r>
        <w:r w:rsidR="00E25684" w:rsidRPr="00AF5520" w:rsidDel="00476030">
          <w:rPr>
            <w:rFonts w:cs="Arial"/>
            <w:color w:val="000000"/>
          </w:rPr>
          <w:delText xml:space="preserve">otherwise receives </w:delText>
        </w:r>
      </w:del>
      <w:del w:id="407" w:author="Angela Quinn (NESO)" w:date="2024-10-09T15:38:00Z">
        <w:r w:rsidR="00E25684" w:rsidRPr="00AF5520" w:rsidDel="00A42BD0">
          <w:rPr>
            <w:rFonts w:cs="Arial"/>
            <w:color w:val="000000"/>
          </w:rPr>
          <w:delText>Statement of Works</w:delText>
        </w:r>
      </w:del>
      <w:del w:id="408" w:author="Angela Quinn (NESO)" w:date="2024-11-01T15:12:00Z">
        <w:r w:rsidR="00E25684" w:rsidRPr="00AF5520" w:rsidDel="00476030">
          <w:rPr>
            <w:rFonts w:cs="Arial"/>
            <w:color w:val="000000"/>
          </w:rPr>
          <w:delText xml:space="preserve"> Planning Assumptions pursuant to paragraph 2.2 in relation to the Relevant Connection Site; or</w:delText>
        </w:r>
      </w:del>
    </w:p>
    <w:p w14:paraId="7E8910F7" w14:textId="77777777" w:rsidR="00E25684" w:rsidRPr="00AF5520" w:rsidDel="009E6E4B" w:rsidRDefault="00E25684" w:rsidP="009D393E">
      <w:pPr>
        <w:tabs>
          <w:tab w:val="num" w:pos="2127"/>
        </w:tabs>
        <w:spacing w:after="0"/>
        <w:ind w:left="1418" w:hanging="709"/>
        <w:rPr>
          <w:del w:id="409" w:author="Lizzie Timmins (NESO)" w:date="2024-11-05T10:44:00Z"/>
          <w:rFonts w:cs="Arial"/>
          <w:color w:val="000000"/>
        </w:rPr>
      </w:pPr>
    </w:p>
    <w:p w14:paraId="6B5CC8D7" w14:textId="1D549E74" w:rsidR="00E25684" w:rsidRPr="00AF5520" w:rsidRDefault="009E5447" w:rsidP="009D393E">
      <w:pPr>
        <w:tabs>
          <w:tab w:val="num" w:pos="2127"/>
        </w:tabs>
        <w:spacing w:after="0"/>
        <w:ind w:left="1418" w:hanging="709"/>
        <w:rPr>
          <w:rFonts w:cs="Arial"/>
          <w:color w:val="000000"/>
        </w:rPr>
      </w:pPr>
      <w:del w:id="410" w:author="Angela Quinn (NESO)" w:date="2024-11-01T15:12:00Z">
        <w:r w:rsidRPr="00AF5520" w:rsidDel="003755DF">
          <w:rPr>
            <w:rFonts w:cs="Arial"/>
            <w:color w:val="000000"/>
          </w:rPr>
          <w:delText>1.1.3.2</w:delText>
        </w:r>
        <w:r w:rsidRPr="00AF5520" w:rsidDel="003755DF">
          <w:rPr>
            <w:rFonts w:cs="Arial"/>
            <w:color w:val="000000"/>
          </w:rPr>
          <w:tab/>
        </w:r>
      </w:del>
      <w:r w:rsidR="002B2E6D">
        <w:rPr>
          <w:rFonts w:cs="Arial"/>
          <w:color w:val="000000"/>
        </w:rPr>
        <w:t>The Company</w:t>
      </w:r>
      <w:r w:rsidR="00E25684" w:rsidRPr="00AF5520">
        <w:rPr>
          <w:rFonts w:cs="Arial"/>
          <w:color w:val="000000"/>
        </w:rPr>
        <w:t xml:space="preserve"> otherwise identifies is likely to be required to </w:t>
      </w:r>
      <w:del w:id="411" w:author="Angela Quinn (NESO)" w:date="2024-10-09T17:14:00Z">
        <w:r w:rsidR="00E25684" w:rsidRPr="00AF5520" w:rsidDel="00DE717A">
          <w:rPr>
            <w:rFonts w:cs="Arial"/>
            <w:color w:val="000000"/>
          </w:rPr>
          <w:delText xml:space="preserve">submit </w:delText>
        </w:r>
      </w:del>
      <w:ins w:id="412" w:author="Angela Quinn (NESO)" w:date="2024-10-09T17:14:00Z">
        <w:r w:rsidR="00DE717A">
          <w:rPr>
            <w:rFonts w:cs="Arial"/>
            <w:color w:val="000000"/>
          </w:rPr>
          <w:t>enter i</w:t>
        </w:r>
      </w:ins>
      <w:ins w:id="413" w:author="Angela Quinn (NESO)" w:date="2024-10-09T17:15:00Z">
        <w:r w:rsidR="00DE717A">
          <w:rPr>
            <w:rFonts w:cs="Arial"/>
            <w:color w:val="000000"/>
          </w:rPr>
          <w:t>nto</w:t>
        </w:r>
      </w:ins>
      <w:ins w:id="414" w:author="Angela Quinn (NESO)" w:date="2024-10-09T17:14:00Z">
        <w:r w:rsidR="00DE717A" w:rsidRPr="00AF5520">
          <w:rPr>
            <w:rFonts w:cs="Arial"/>
            <w:color w:val="000000"/>
          </w:rPr>
          <w:t xml:space="preserve"> </w:t>
        </w:r>
      </w:ins>
      <w:r w:rsidR="00E25684" w:rsidRPr="00AF5520">
        <w:rPr>
          <w:rFonts w:cs="Arial"/>
          <w:color w:val="000000"/>
        </w:rPr>
        <w:t>a</w:t>
      </w:r>
      <w:del w:id="415" w:author="Angela Quinn (NESO)" w:date="2024-10-09T17:14:00Z">
        <w:r w:rsidR="00E25684" w:rsidRPr="00AF5520" w:rsidDel="00B23F6F">
          <w:rPr>
            <w:rFonts w:cs="Arial"/>
            <w:color w:val="000000"/>
          </w:rPr>
          <w:delText xml:space="preserve"> </w:delText>
        </w:r>
      </w:del>
      <w:ins w:id="416" w:author="Angela Quinn (NESO)" w:date="2024-10-09T17:15:00Z">
        <w:r w:rsidR="00DE717A">
          <w:rPr>
            <w:rFonts w:cs="Arial"/>
            <w:color w:val="000000"/>
          </w:rPr>
          <w:t xml:space="preserve">Modification Offer </w:t>
        </w:r>
      </w:ins>
      <w:del w:id="417" w:author="Angela Quinn (NESO)" w:date="2024-10-09T17:14:00Z">
        <w:r w:rsidR="00E25684" w:rsidRPr="00AF5520" w:rsidDel="00B23F6F">
          <w:rPr>
            <w:rFonts w:cs="Arial"/>
            <w:color w:val="000000"/>
          </w:rPr>
          <w:delText xml:space="preserve">TO </w:delText>
        </w:r>
      </w:del>
      <w:del w:id="418" w:author="Angela Quinn (NESO)" w:date="2024-10-09T15:38:00Z">
        <w:r w:rsidR="00E25684" w:rsidRPr="00AF5520" w:rsidDel="00A42BD0">
          <w:rPr>
            <w:rFonts w:cs="Arial"/>
            <w:color w:val="000000"/>
          </w:rPr>
          <w:delText>Statement of Works</w:delText>
        </w:r>
      </w:del>
      <w:del w:id="419" w:author="Angela Quinn (NESO)" w:date="2024-10-09T16:50:00Z">
        <w:r w:rsidR="00E25684" w:rsidRPr="00AF5520" w:rsidDel="00A410E7">
          <w:rPr>
            <w:rFonts w:cs="Arial"/>
            <w:color w:val="000000"/>
          </w:rPr>
          <w:delText xml:space="preserve"> </w:delText>
        </w:r>
      </w:del>
      <w:del w:id="420" w:author="Angela Quinn (NESO)" w:date="2024-10-09T17:14:00Z">
        <w:r w:rsidR="00E25684" w:rsidRPr="00AF5520" w:rsidDel="00B23F6F">
          <w:rPr>
            <w:rFonts w:cs="Arial"/>
            <w:color w:val="000000"/>
          </w:rPr>
          <w:delText>Notice</w:delText>
        </w:r>
      </w:del>
      <w:r w:rsidR="00E25684" w:rsidRPr="00AF5520" w:rsidDel="00B23F6F">
        <w:rPr>
          <w:rFonts w:cs="Arial"/>
          <w:color w:val="000000"/>
        </w:rPr>
        <w:t xml:space="preserve"> </w:t>
      </w:r>
      <w:r w:rsidR="00E25684" w:rsidRPr="00AF5520">
        <w:rPr>
          <w:rFonts w:cs="Arial"/>
          <w:color w:val="000000"/>
        </w:rPr>
        <w:t xml:space="preserve">in respect of the </w:t>
      </w:r>
      <w:del w:id="421" w:author="Angela Quinn (NESO)" w:date="2024-10-09T15:38:00Z">
        <w:r w:rsidR="00E25684" w:rsidRPr="00AF5520" w:rsidDel="00A42BD0">
          <w:rPr>
            <w:rFonts w:cs="Arial"/>
            <w:color w:val="000000"/>
          </w:rPr>
          <w:delText>Statement of Works</w:delText>
        </w:r>
      </w:del>
      <w:ins w:id="422" w:author="Angela Quinn (NESO)" w:date="2024-10-28T08:01:00Z">
        <w:r w:rsidR="005B662B">
          <w:rPr>
            <w:rFonts w:cs="Arial"/>
            <w:color w:val="000000"/>
          </w:rPr>
          <w:t>Transmission Evaluation</w:t>
        </w:r>
      </w:ins>
      <w:del w:id="423" w:author="Angela Quinn (NESO)" w:date="2024-10-28T08:01:00Z">
        <w:r w:rsidR="00E25684" w:rsidRPr="00AF5520" w:rsidDel="005B662B">
          <w:rPr>
            <w:rFonts w:cs="Arial"/>
            <w:color w:val="000000"/>
          </w:rPr>
          <w:delText xml:space="preserve"> Project</w:delText>
        </w:r>
      </w:del>
      <w:r w:rsidR="00E25684" w:rsidRPr="00AF5520">
        <w:rPr>
          <w:rFonts w:cs="Arial"/>
          <w:color w:val="000000"/>
        </w:rPr>
        <w:t xml:space="preserve">,  </w:t>
      </w:r>
    </w:p>
    <w:p w14:paraId="6191DCB6" w14:textId="77777777" w:rsidR="00E25684" w:rsidRPr="00AF5520" w:rsidRDefault="00E25684" w:rsidP="00B33A64">
      <w:pPr>
        <w:tabs>
          <w:tab w:val="num" w:pos="709"/>
        </w:tabs>
        <w:spacing w:after="0"/>
        <w:ind w:left="709"/>
        <w:rPr>
          <w:rFonts w:cs="Arial"/>
          <w:color w:val="000000"/>
        </w:rPr>
      </w:pPr>
    </w:p>
    <w:p w14:paraId="33CD0EA8" w14:textId="388EADC7"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w:t>
      </w:r>
      <w:del w:id="424" w:author="Angela Quinn (NESO)" w:date="2024-10-09T17:57:00Z">
        <w:r w:rsidRPr="00AF5520" w:rsidDel="00AB7505">
          <w:rPr>
            <w:rFonts w:cs="Arial"/>
            <w:color w:val="000000"/>
          </w:rPr>
          <w:delText xml:space="preserve">Request </w:delText>
        </w:r>
      </w:del>
      <w:ins w:id="425" w:author="Angela Quinn (NESO)" w:date="2024-10-09T17:57:00Z">
        <w:r w:rsidR="00AB7505">
          <w:rPr>
            <w:rFonts w:cs="Arial"/>
            <w:color w:val="000000"/>
          </w:rPr>
          <w:t xml:space="preserve">Modification Application </w:t>
        </w:r>
      </w:ins>
      <w:r w:rsidRPr="00AF5520">
        <w:rPr>
          <w:rFonts w:cs="Arial"/>
          <w:color w:val="000000"/>
        </w:rPr>
        <w:t xml:space="preserve">for a </w:t>
      </w:r>
      <w:del w:id="426" w:author="Angela Quinn (NESO)" w:date="2024-10-09T15:39:00Z">
        <w:r w:rsidRPr="00AF5520" w:rsidDel="00A42BD0">
          <w:rPr>
            <w:rFonts w:cs="Arial"/>
            <w:color w:val="000000"/>
          </w:rPr>
          <w:delText>Statement of Works</w:delText>
        </w:r>
      </w:del>
      <w:r w:rsidRPr="00AF5520" w:rsidDel="00A42BD0">
        <w:rPr>
          <w:rFonts w:cs="Arial"/>
          <w:color w:val="000000"/>
        </w:rPr>
        <w:t xml:space="preserve"> </w:t>
      </w:r>
      <w:ins w:id="427" w:author="Angela Quinn (NESO)" w:date="2024-10-28T07:56:00Z">
        <w:r w:rsidR="005B662B">
          <w:rPr>
            <w:rFonts w:cs="Arial"/>
            <w:color w:val="000000"/>
          </w:rPr>
          <w:t>Transmission Evaluation</w:t>
        </w:r>
      </w:ins>
      <w:r w:rsidR="00A42BD0">
        <w:rPr>
          <w:rFonts w:cs="Arial"/>
          <w:color w:val="000000"/>
        </w:rPr>
        <w:t xml:space="preserve"> </w:t>
      </w:r>
      <w:r w:rsidRPr="00AF5520">
        <w:rPr>
          <w:rFonts w:cs="Arial"/>
          <w:color w:val="000000"/>
        </w:rPr>
        <w:t xml:space="preserve">shall be referred to in this Section as a </w:t>
      </w:r>
      <w:r w:rsidRPr="00AF5520">
        <w:rPr>
          <w:rFonts w:cs="Arial"/>
          <w:b/>
          <w:bCs/>
          <w:color w:val="000000"/>
        </w:rPr>
        <w:t>“</w:t>
      </w:r>
      <w:del w:id="428" w:author="Angela Quinn (NESO)" w:date="2024-10-09T15:39:00Z">
        <w:r w:rsidRPr="00AF5520" w:rsidDel="00A42BD0">
          <w:rPr>
            <w:rFonts w:cs="Arial"/>
            <w:b/>
            <w:bCs/>
            <w:color w:val="000000"/>
          </w:rPr>
          <w:delText>Statement of Works</w:delText>
        </w:r>
      </w:del>
      <w:ins w:id="429" w:author="Angela Quinn (NESO)" w:date="2024-10-28T07:56:00Z">
        <w:r w:rsidR="005B662B">
          <w:rPr>
            <w:rFonts w:cs="Arial"/>
            <w:b/>
            <w:bCs/>
            <w:color w:val="000000"/>
          </w:rPr>
          <w:t>Transmission Evaluation</w:t>
        </w:r>
      </w:ins>
      <w:r w:rsidRPr="00AF5520">
        <w:rPr>
          <w:rFonts w:cs="Arial"/>
          <w:b/>
          <w:bCs/>
          <w:color w:val="000000"/>
        </w:rPr>
        <w:t xml:space="preserve"> Party”</w:t>
      </w:r>
      <w:r w:rsidRPr="00AF5520">
        <w:rPr>
          <w:rFonts w:cs="Arial"/>
          <w:color w:val="000000"/>
        </w:rPr>
        <w:t xml:space="preserve">). </w:t>
      </w:r>
    </w:p>
    <w:p w14:paraId="5CB80305" w14:textId="77777777" w:rsidR="00E25684" w:rsidRPr="00AF5520" w:rsidRDefault="00E25684" w:rsidP="00B33A64">
      <w:pPr>
        <w:tabs>
          <w:tab w:val="num" w:pos="709"/>
        </w:tabs>
        <w:spacing w:after="0"/>
        <w:ind w:left="709"/>
        <w:rPr>
          <w:rFonts w:cs="Arial"/>
          <w:color w:val="000000"/>
        </w:rPr>
      </w:pPr>
    </w:p>
    <w:p w14:paraId="1A58B54E" w14:textId="1A9368DA" w:rsidR="00E25684" w:rsidRPr="00AF5520" w:rsidRDefault="002B2E6D" w:rsidP="00B821EB">
      <w:pPr>
        <w:numPr>
          <w:ilvl w:val="1"/>
          <w:numId w:val="9"/>
        </w:numPr>
        <w:tabs>
          <w:tab w:val="clear" w:pos="338"/>
          <w:tab w:val="num" w:pos="709"/>
        </w:tabs>
        <w:spacing w:after="0"/>
        <w:ind w:left="709" w:hanging="731"/>
        <w:rPr>
          <w:rFonts w:cs="Arial"/>
          <w:color w:val="000000"/>
        </w:rPr>
      </w:pPr>
      <w:del w:id="430" w:author="Angela Quinn (NESO)" w:date="2024-10-09T17:47:00Z">
        <w:r w:rsidDel="00456044">
          <w:rPr>
            <w:rFonts w:cs="Arial"/>
            <w:color w:val="000000"/>
          </w:rPr>
          <w:delText>The Company</w:delText>
        </w:r>
        <w:r w:rsidR="00E25684" w:rsidRPr="00AF5520" w:rsidDel="00456044">
          <w:rPr>
            <w:rFonts w:cs="Arial"/>
            <w:color w:val="000000"/>
          </w:rPr>
          <w:delText xml:space="preserve"> shall submit </w:delText>
        </w:r>
        <w:r w:rsidDel="00456044">
          <w:rPr>
            <w:rFonts w:cs="Arial"/>
            <w:color w:val="000000"/>
          </w:rPr>
          <w:delText>The Company</w:delText>
        </w:r>
        <w:r w:rsidR="00E25684" w:rsidRPr="00AF5520" w:rsidDel="00456044">
          <w:rPr>
            <w:rFonts w:cs="Arial"/>
            <w:color w:val="000000"/>
          </w:rPr>
          <w:delText xml:space="preserve"> </w:delText>
        </w:r>
      </w:del>
      <w:del w:id="431" w:author="Angela Quinn (NESO)" w:date="2024-10-09T17:25:00Z">
        <w:r w:rsidR="00E25684" w:rsidRPr="00AF5520" w:rsidDel="00801BFB">
          <w:rPr>
            <w:rFonts w:cs="Arial"/>
            <w:color w:val="000000"/>
          </w:rPr>
          <w:delText xml:space="preserve">Request </w:delText>
        </w:r>
      </w:del>
      <w:del w:id="432" w:author="Angela Quinn (NESO)" w:date="2024-10-09T17:47:00Z">
        <w:r w:rsidR="00E25684" w:rsidRPr="00AF5520" w:rsidDel="00456044">
          <w:rPr>
            <w:rFonts w:cs="Arial"/>
            <w:color w:val="000000"/>
          </w:rPr>
          <w:delText xml:space="preserve">for a </w:delText>
        </w:r>
      </w:del>
      <w:del w:id="433" w:author="Angela Quinn (NESO)" w:date="2024-10-09T15:39:00Z">
        <w:r w:rsidR="00E25684" w:rsidRPr="00AF5520" w:rsidDel="00EF6B9A">
          <w:rPr>
            <w:rFonts w:cs="Arial"/>
            <w:color w:val="000000"/>
          </w:rPr>
          <w:delText>Statement of Works</w:delText>
        </w:r>
      </w:del>
      <w:del w:id="434" w:author="Angela Quinn (NESO)" w:date="2024-10-09T17:47:00Z">
        <w:r w:rsidR="00E25684" w:rsidRPr="00AF5520" w:rsidDel="00456044">
          <w:rPr>
            <w:rFonts w:cs="Arial"/>
            <w:color w:val="000000"/>
          </w:rPr>
          <w:delText>:</w:delText>
        </w:r>
      </w:del>
      <w:ins w:id="435" w:author="Angela Quinn (NESO)" w:date="2024-10-09T17:47:00Z">
        <w:r w:rsidR="00456044">
          <w:rPr>
            <w:rFonts w:cs="Arial"/>
          </w:rPr>
          <w:t>The Company</w:t>
        </w:r>
        <w:r w:rsidR="00456044" w:rsidRPr="00AF5520">
          <w:rPr>
            <w:rFonts w:cs="Arial"/>
          </w:rPr>
          <w:t xml:space="preserve"> may submit to the Transmission Owner (and such submission shall be deemed to be) </w:t>
        </w:r>
        <w:r w:rsidR="00456044">
          <w:rPr>
            <w:rFonts w:cs="Arial"/>
          </w:rPr>
          <w:t>The Company</w:t>
        </w:r>
        <w:r w:rsidR="00456044" w:rsidRPr="00AF5520">
          <w:rPr>
            <w:rFonts w:cs="Arial"/>
          </w:rPr>
          <w:t xml:space="preserve"> Modification Application </w:t>
        </w:r>
      </w:ins>
      <w:ins w:id="436" w:author="Angela Quinn (NESO)" w:date="2024-10-09T17:58:00Z">
        <w:r w:rsidR="0036693B">
          <w:rPr>
            <w:rFonts w:cs="Arial"/>
          </w:rPr>
          <w:t>for</w:t>
        </w:r>
      </w:ins>
      <w:ins w:id="437" w:author="Angela Quinn (NESO)" w:date="2024-10-09T17:47:00Z">
        <w:r w:rsidR="00456044" w:rsidRPr="00AF5520">
          <w:rPr>
            <w:rFonts w:cs="Arial"/>
          </w:rPr>
          <w:t xml:space="preserve"> a </w:t>
        </w:r>
      </w:ins>
      <w:ins w:id="438" w:author="Angela Quinn (NESO)" w:date="2024-10-28T07:59:00Z">
        <w:r w:rsidR="005B662B">
          <w:rPr>
            <w:rFonts w:cs="Arial"/>
          </w:rPr>
          <w:t>Transmission Evalu</w:t>
        </w:r>
      </w:ins>
      <w:ins w:id="439" w:author="Angela Quinn (NESO)" w:date="2024-10-28T08:00:00Z">
        <w:r w:rsidR="005B662B">
          <w:rPr>
            <w:rFonts w:cs="Arial"/>
          </w:rPr>
          <w:t>ation</w:t>
        </w:r>
      </w:ins>
      <w:ins w:id="440" w:author="Angela Quinn (NESO)" w:date="2024-10-09T17:47:00Z">
        <w:r w:rsidR="00456044" w:rsidRPr="00AF5520">
          <w:rPr>
            <w:rFonts w:cs="Arial"/>
          </w:rPr>
          <w:t xml:space="preserve">.  Processing of such deemed </w:t>
        </w:r>
        <w:r w:rsidR="00456044">
          <w:rPr>
            <w:rFonts w:cs="Arial"/>
          </w:rPr>
          <w:t>The Company</w:t>
        </w:r>
        <w:r w:rsidR="00456044" w:rsidRPr="00AF5520">
          <w:rPr>
            <w:rFonts w:cs="Arial"/>
          </w:rPr>
          <w:t xml:space="preserve"> Modification Application </w:t>
        </w:r>
      </w:ins>
      <w:ins w:id="441" w:author="Angela Quinn (NESO)" w:date="2024-10-09T18:13:00Z">
        <w:r w:rsidR="000450D0">
          <w:rPr>
            <w:rFonts w:cs="Arial"/>
          </w:rPr>
          <w:t xml:space="preserve">for a </w:t>
        </w:r>
      </w:ins>
      <w:ins w:id="442" w:author="Angela Quinn (NESO)" w:date="2024-10-28T08:00:00Z">
        <w:r w:rsidR="005B662B">
          <w:rPr>
            <w:rFonts w:cs="Arial"/>
          </w:rPr>
          <w:t>Transmission Evaluation</w:t>
        </w:r>
      </w:ins>
      <w:ins w:id="443" w:author="Angela Quinn (NESO)" w:date="2024-10-09T18:13:00Z">
        <w:r w:rsidR="000450D0">
          <w:rPr>
            <w:rFonts w:cs="Arial"/>
          </w:rPr>
          <w:t xml:space="preserve"> </w:t>
        </w:r>
      </w:ins>
      <w:ins w:id="444" w:author="Angela Quinn (NESO)" w:date="2024-10-09T17:47:00Z">
        <w:r w:rsidR="00456044" w:rsidRPr="00AF5520">
          <w:rPr>
            <w:rFonts w:cs="Arial"/>
          </w:rPr>
          <w:t xml:space="preserve">shall be </w:t>
        </w:r>
      </w:ins>
      <w:ins w:id="445" w:author="Angela Quinn (NESO)" w:date="2024-10-09T18:12:00Z">
        <w:r w:rsidR="00A13DF6">
          <w:rPr>
            <w:rFonts w:cs="Arial"/>
          </w:rPr>
          <w:lastRenderedPageBreak/>
          <w:t xml:space="preserve">(except where a </w:t>
        </w:r>
      </w:ins>
      <w:ins w:id="446" w:author="Angela Quinn (NESO)" w:date="2024-10-09T19:31:00Z">
        <w:r w:rsidR="00EF26DD">
          <w:rPr>
            <w:rFonts w:cs="Arial"/>
          </w:rPr>
          <w:t xml:space="preserve">TO </w:t>
        </w:r>
      </w:ins>
      <w:ins w:id="447" w:author="Angela Quinn (NESO)" w:date="2024-10-09T18:12:00Z">
        <w:r w:rsidR="00A13DF6">
          <w:rPr>
            <w:rFonts w:cs="Arial"/>
          </w:rPr>
          <w:t xml:space="preserve">No Works Notice is </w:t>
        </w:r>
      </w:ins>
      <w:ins w:id="448" w:author="Angela Quinn (NESO)" w:date="2024-10-09T18:13:00Z">
        <w:r w:rsidR="0094714C">
          <w:rPr>
            <w:rFonts w:cs="Arial"/>
          </w:rPr>
          <w:t>submitted in accordance with paragraph 3)</w:t>
        </w:r>
      </w:ins>
      <w:ins w:id="449" w:author="Angela Quinn (NESO)" w:date="2024-10-09T18:12:00Z">
        <w:r w:rsidR="00A13DF6">
          <w:rPr>
            <w:rFonts w:cs="Arial"/>
          </w:rPr>
          <w:t xml:space="preserve"> in accordance with paragraph </w:t>
        </w:r>
      </w:ins>
      <w:ins w:id="450" w:author="Angela Quinn (NESO)" w:date="2024-10-09T18:17:00Z">
        <w:r w:rsidR="009333B4">
          <w:rPr>
            <w:rFonts w:cs="Arial"/>
          </w:rPr>
          <w:t>3 and paragraph 4</w:t>
        </w:r>
      </w:ins>
      <w:ins w:id="451" w:author="Angela Quinn (NESO)" w:date="2024-10-09T18:14:00Z">
        <w:r w:rsidR="009333B4">
          <w:rPr>
            <w:rFonts w:cs="Arial"/>
          </w:rPr>
          <w:t xml:space="preserve"> </w:t>
        </w:r>
      </w:ins>
      <w:ins w:id="452" w:author="Angela Quinn (NESO)" w:date="2024-10-09T18:28:00Z">
        <w:r w:rsidR="00006BDF">
          <w:rPr>
            <w:rFonts w:cs="Arial"/>
          </w:rPr>
          <w:t>and paragraph 5</w:t>
        </w:r>
      </w:ins>
      <w:ins w:id="453" w:author="Angela Quinn (NESO)" w:date="2024-10-28T08:00:00Z">
        <w:r w:rsidR="005B662B">
          <w:rPr>
            <w:rFonts w:cs="Arial"/>
          </w:rPr>
          <w:t xml:space="preserve"> </w:t>
        </w:r>
      </w:ins>
      <w:ins w:id="454" w:author="Angela Quinn (NESO)" w:date="2024-10-09T17:47:00Z">
        <w:r w:rsidR="00456044" w:rsidRPr="00AF5520">
          <w:rPr>
            <w:rFonts w:cs="Arial"/>
          </w:rPr>
          <w:t>as set out in Part Two of this Section D</w:t>
        </w:r>
      </w:ins>
      <w:ins w:id="455" w:author="Angela Quinn (NESO)" w:date="2024-10-09T18:17:00Z">
        <w:r w:rsidR="003C791B">
          <w:rPr>
            <w:rFonts w:cs="Arial"/>
          </w:rPr>
          <w:t xml:space="preserve"> a</w:t>
        </w:r>
      </w:ins>
      <w:ins w:id="456" w:author="Angela Quinn (NESO)" w:date="2024-10-09T18:29:00Z">
        <w:r w:rsidR="0040707F">
          <w:rPr>
            <w:rFonts w:cs="Arial"/>
          </w:rPr>
          <w:t>s adapted by</w:t>
        </w:r>
      </w:ins>
      <w:ins w:id="457" w:author="Angela Quinn (NESO)" w:date="2024-10-09T18:17:00Z">
        <w:r w:rsidR="003C791B">
          <w:rPr>
            <w:rFonts w:cs="Arial"/>
          </w:rPr>
          <w:t xml:space="preserve"> paragraph </w:t>
        </w:r>
      </w:ins>
      <w:ins w:id="458" w:author="Angela Quinn (NESO)" w:date="2024-10-09T18:18:00Z">
        <w:r w:rsidR="00FD4784">
          <w:rPr>
            <w:rFonts w:cs="Arial"/>
          </w:rPr>
          <w:t xml:space="preserve">2 </w:t>
        </w:r>
      </w:ins>
      <w:ins w:id="459" w:author="Angela Quinn (NESO)" w:date="2024-10-09T18:27:00Z">
        <w:r w:rsidR="00AE581A">
          <w:rPr>
            <w:rFonts w:cs="Arial"/>
          </w:rPr>
          <w:t>and paragraph 3</w:t>
        </w:r>
      </w:ins>
      <w:ins w:id="460" w:author="Angela Quinn (NESO)" w:date="2024-10-09T18:29:00Z">
        <w:r w:rsidR="0040707F">
          <w:rPr>
            <w:rFonts w:cs="Arial"/>
          </w:rPr>
          <w:t xml:space="preserve"> </w:t>
        </w:r>
      </w:ins>
      <w:ins w:id="461" w:author="Angela Quinn (NESO)" w:date="2024-10-09T18:18:00Z">
        <w:r w:rsidR="00FD4784">
          <w:rPr>
            <w:rFonts w:cs="Arial"/>
          </w:rPr>
          <w:t xml:space="preserve">as set out in this Part </w:t>
        </w:r>
      </w:ins>
      <w:ins w:id="462" w:author="Angela Quinn (NESO)" w:date="2024-10-09T19:07:00Z">
        <w:r w:rsidR="00AD1512">
          <w:rPr>
            <w:rFonts w:cs="Arial"/>
          </w:rPr>
          <w:t>Four</w:t>
        </w:r>
      </w:ins>
      <w:ins w:id="463" w:author="Angela Quinn (NESO)" w:date="2024-10-09T18:18:00Z">
        <w:r w:rsidR="00FD4784">
          <w:rPr>
            <w:rFonts w:cs="Arial"/>
          </w:rPr>
          <w:t xml:space="preserve"> of this Section D</w:t>
        </w:r>
      </w:ins>
      <w:ins w:id="464" w:author="Angela Quinn (NESO)" w:date="2024-10-09T17:47:00Z">
        <w:r w:rsidR="00456044" w:rsidRPr="00AF5520">
          <w:rPr>
            <w:rFonts w:cs="Arial"/>
          </w:rPr>
          <w:t>.</w:t>
        </w:r>
      </w:ins>
    </w:p>
    <w:p w14:paraId="583026AF" w14:textId="77777777" w:rsidR="00E25684" w:rsidRPr="00AF5520" w:rsidRDefault="00E25684" w:rsidP="00B33A64">
      <w:pPr>
        <w:spacing w:after="0"/>
        <w:ind w:left="-11"/>
        <w:rPr>
          <w:rFonts w:cs="Arial"/>
          <w:color w:val="000000"/>
        </w:rPr>
      </w:pPr>
    </w:p>
    <w:p w14:paraId="4A48EE00" w14:textId="520CE48F" w:rsidR="00E25684" w:rsidRPr="00AF5520" w:rsidDel="00A57C2C" w:rsidRDefault="00E25684" w:rsidP="00B821EB">
      <w:pPr>
        <w:numPr>
          <w:ilvl w:val="2"/>
          <w:numId w:val="9"/>
        </w:numPr>
        <w:tabs>
          <w:tab w:val="num" w:pos="1418"/>
        </w:tabs>
        <w:spacing w:after="0"/>
        <w:ind w:left="1418" w:hanging="709"/>
        <w:rPr>
          <w:del w:id="465" w:author="Angela Quinn (NESO)" w:date="2024-10-09T17:49:00Z"/>
          <w:rFonts w:cs="Arial"/>
          <w:color w:val="000000"/>
        </w:rPr>
      </w:pPr>
      <w:del w:id="466" w:author="Angela Quinn (NESO)" w:date="2024-10-09T17:49:00Z">
        <w:r w:rsidRPr="00AF5520" w:rsidDel="00A57C2C">
          <w:rPr>
            <w:rFonts w:cs="Arial"/>
            <w:color w:val="000000"/>
          </w:rPr>
          <w:delText>pursuant to sub-paragraphs 1.1.1 and 1.1.2, as soon as reasonably practicable, and in any event within three Business Days of the User Application Date in relation to such Relevant Connection Site; and</w:delText>
        </w:r>
      </w:del>
    </w:p>
    <w:p w14:paraId="6ADF5B73" w14:textId="77777777" w:rsidR="00E25684" w:rsidRPr="00AF5520" w:rsidRDefault="00E25684" w:rsidP="00B33A64">
      <w:pPr>
        <w:tabs>
          <w:tab w:val="num" w:pos="1418"/>
        </w:tabs>
        <w:spacing w:after="0"/>
        <w:ind w:left="1418" w:hanging="709"/>
        <w:rPr>
          <w:rFonts w:cs="Arial"/>
          <w:color w:val="000000"/>
        </w:rPr>
      </w:pPr>
    </w:p>
    <w:p w14:paraId="15C448BC" w14:textId="40970624" w:rsidR="00E25684" w:rsidRPr="00AF5520" w:rsidDel="00A57C2C" w:rsidRDefault="00E25684" w:rsidP="00B821EB">
      <w:pPr>
        <w:numPr>
          <w:ilvl w:val="2"/>
          <w:numId w:val="9"/>
        </w:numPr>
        <w:tabs>
          <w:tab w:val="num" w:pos="1418"/>
        </w:tabs>
        <w:spacing w:after="0"/>
        <w:ind w:left="1418" w:hanging="709"/>
        <w:rPr>
          <w:del w:id="467" w:author="Angela Quinn (NESO)" w:date="2024-10-09T17:49:00Z"/>
          <w:rFonts w:cs="Arial"/>
          <w:color w:val="000000"/>
        </w:rPr>
      </w:pPr>
      <w:del w:id="468" w:author="Angela Quinn (NESO)" w:date="2024-10-09T17:49:00Z">
        <w:r w:rsidRPr="00AF5520" w:rsidDel="00A57C2C">
          <w:rPr>
            <w:rFonts w:cs="Arial"/>
            <w:color w:val="000000"/>
          </w:rPr>
          <w:delText xml:space="preserve">pursuant to sub-paragraph 1.1.3, at the same time as Statement of Works Planning Assumptions are submitted to a Transmission Owner under paragraph 2.2 or, where applicable, at the same time as </w:delText>
        </w:r>
        <w:r w:rsidR="002B2E6D" w:rsidDel="00A57C2C">
          <w:rPr>
            <w:rFonts w:cs="Arial"/>
            <w:color w:val="000000"/>
          </w:rPr>
          <w:delText>The Company</w:delText>
        </w:r>
        <w:r w:rsidRPr="00AF5520" w:rsidDel="00A57C2C">
          <w:rPr>
            <w:rFonts w:cs="Arial"/>
            <w:color w:val="000000"/>
          </w:rPr>
          <w:delText xml:space="preserve"> gives a Transmission Owner notice under paragraph 2.3.</w:delText>
        </w:r>
      </w:del>
    </w:p>
    <w:p w14:paraId="262714D0" w14:textId="77777777" w:rsidR="00E25684" w:rsidRPr="00AF5520" w:rsidRDefault="00E25684" w:rsidP="00B33A64">
      <w:pPr>
        <w:spacing w:after="0"/>
        <w:rPr>
          <w:rFonts w:cs="Arial"/>
          <w:color w:val="000000"/>
        </w:rPr>
      </w:pPr>
    </w:p>
    <w:p w14:paraId="44563219" w14:textId="0C0A5F40" w:rsidR="00E25684" w:rsidRPr="00AF5520" w:rsidDel="00F36E3E" w:rsidRDefault="00E25684" w:rsidP="00B821EB">
      <w:pPr>
        <w:numPr>
          <w:ilvl w:val="1"/>
          <w:numId w:val="9"/>
        </w:numPr>
        <w:tabs>
          <w:tab w:val="clear" w:pos="338"/>
          <w:tab w:val="num" w:pos="709"/>
        </w:tabs>
        <w:spacing w:after="0"/>
        <w:ind w:left="709" w:hanging="709"/>
        <w:rPr>
          <w:del w:id="469" w:author="Angela Quinn (NESO)" w:date="2024-10-09T17:54:00Z"/>
          <w:rFonts w:cs="Arial"/>
          <w:color w:val="000000"/>
        </w:rPr>
      </w:pPr>
      <w:del w:id="470" w:author="Angela Quinn (NESO)" w:date="2024-10-09T17:54:00Z">
        <w:r w:rsidRPr="00AF5520" w:rsidDel="00F36E3E">
          <w:rPr>
            <w:rFonts w:cs="Arial"/>
            <w:color w:val="000000"/>
          </w:rPr>
          <w:delText xml:space="preserve">For the purposes of this Section D, Part Four, </w:delText>
        </w:r>
        <w:r w:rsidR="002B2E6D" w:rsidDel="00F36E3E">
          <w:rPr>
            <w:rFonts w:cs="Arial"/>
            <w:color w:val="000000"/>
          </w:rPr>
          <w:delText>The Company</w:delText>
        </w:r>
        <w:r w:rsidRPr="00AF5520" w:rsidDel="00F36E3E">
          <w:rPr>
            <w:rFonts w:cs="Arial"/>
            <w:color w:val="000000"/>
          </w:rPr>
          <w:delText xml:space="preserve"> Request for a </w:delText>
        </w:r>
      </w:del>
      <w:del w:id="471" w:author="Angela Quinn (NESO)" w:date="2024-10-09T15:40:00Z">
        <w:r w:rsidRPr="00AF5520" w:rsidDel="00CB66C7">
          <w:rPr>
            <w:rFonts w:cs="Arial"/>
            <w:color w:val="000000"/>
          </w:rPr>
          <w:delText>Statement of Works</w:delText>
        </w:r>
      </w:del>
      <w:del w:id="472" w:author="Angela Quinn (NESO)" w:date="2024-10-09T17:54:00Z">
        <w:r w:rsidRPr="00AF5520" w:rsidDel="00F36E3E">
          <w:rPr>
            <w:rFonts w:cs="Arial"/>
            <w:color w:val="000000"/>
          </w:rPr>
          <w:delText xml:space="preserve"> shall be deemed to be effective if it is complete and clear in all material respects.</w:delText>
        </w:r>
      </w:del>
    </w:p>
    <w:p w14:paraId="39CCCE50" w14:textId="04F4DCCA" w:rsidR="00E25684" w:rsidRPr="00AF5520" w:rsidDel="00F36E3E" w:rsidRDefault="00E25684" w:rsidP="00B33A64">
      <w:pPr>
        <w:spacing w:after="0"/>
        <w:ind w:left="-11"/>
        <w:rPr>
          <w:del w:id="473" w:author="Angela Quinn (NESO)" w:date="2024-10-09T17:54:00Z"/>
          <w:rFonts w:cs="Arial"/>
          <w:color w:val="000000"/>
        </w:rPr>
      </w:pPr>
    </w:p>
    <w:p w14:paraId="011395C1" w14:textId="2E30B1E3" w:rsidR="00E25684" w:rsidRPr="00AF5520" w:rsidDel="00F36E3E" w:rsidRDefault="00E25684" w:rsidP="00B821EB">
      <w:pPr>
        <w:numPr>
          <w:ilvl w:val="1"/>
          <w:numId w:val="9"/>
        </w:numPr>
        <w:tabs>
          <w:tab w:val="clear" w:pos="338"/>
          <w:tab w:val="num" w:pos="709"/>
        </w:tabs>
        <w:spacing w:after="0"/>
        <w:ind w:left="709" w:hanging="709"/>
        <w:rPr>
          <w:del w:id="474" w:author="Angela Quinn (NESO)" w:date="2024-10-09T17:54:00Z"/>
          <w:rFonts w:cs="Arial"/>
          <w:color w:val="000000"/>
        </w:rPr>
      </w:pPr>
      <w:del w:id="475" w:author="Angela Quinn (NESO)" w:date="2024-10-09T17:54:00Z">
        <w:r w:rsidRPr="00AF5520" w:rsidDel="00F36E3E">
          <w:rPr>
            <w:rFonts w:cs="Arial"/>
            <w:color w:val="000000"/>
          </w:rPr>
          <w:delText xml:space="preserve">If a Transmission Owner reasonably considers that </w:delText>
        </w:r>
        <w:r w:rsidR="002B2E6D" w:rsidDel="00F36E3E">
          <w:rPr>
            <w:rFonts w:cs="Arial"/>
            <w:color w:val="000000"/>
          </w:rPr>
          <w:delText>The Company</w:delText>
        </w:r>
        <w:r w:rsidRPr="00AF5520" w:rsidDel="00F36E3E">
          <w:rPr>
            <w:rFonts w:cs="Arial"/>
            <w:color w:val="000000"/>
          </w:rPr>
          <w:delText xml:space="preserve"> Request for a </w:delText>
        </w:r>
      </w:del>
      <w:del w:id="476" w:author="Angela Quinn (NESO)" w:date="2024-10-09T15:40:00Z">
        <w:r w:rsidRPr="00AF5520" w:rsidDel="00CB66C7">
          <w:rPr>
            <w:rFonts w:cs="Arial"/>
            <w:color w:val="000000"/>
          </w:rPr>
          <w:delText>Statement of Works</w:delText>
        </w:r>
      </w:del>
      <w:del w:id="477" w:author="Angela Quinn (NESO)" w:date="2024-10-09T17:54:00Z">
        <w:r w:rsidRPr="00AF5520" w:rsidDel="00F36E3E">
          <w:rPr>
            <w:rFonts w:cs="Arial"/>
            <w:color w:val="000000"/>
          </w:rPr>
          <w:delText xml:space="preserve"> is not effective it shall, as soon as reasonably practicable and in any event within five Business Days of receipt of </w:delText>
        </w:r>
        <w:r w:rsidR="002B2E6D" w:rsidDel="00F36E3E">
          <w:rPr>
            <w:rFonts w:cs="Arial"/>
            <w:color w:val="000000"/>
          </w:rPr>
          <w:delText>The Company</w:delText>
        </w:r>
        <w:r w:rsidRPr="00AF5520" w:rsidDel="00F36E3E">
          <w:rPr>
            <w:rFonts w:cs="Arial"/>
            <w:color w:val="000000"/>
          </w:rPr>
          <w:delText xml:space="preserve"> </w:delText>
        </w:r>
      </w:del>
      <w:del w:id="478" w:author="Angela Quinn (NESO)" w:date="2024-10-09T17:30:00Z">
        <w:r w:rsidRPr="00AF5520" w:rsidDel="00E41EC1">
          <w:rPr>
            <w:rFonts w:cs="Arial"/>
            <w:color w:val="000000"/>
          </w:rPr>
          <w:delText xml:space="preserve">Request </w:delText>
        </w:r>
      </w:del>
      <w:del w:id="479" w:author="Angela Quinn (NESO)" w:date="2024-10-09T17:54:00Z">
        <w:r w:rsidRPr="00AF5520" w:rsidDel="00F36E3E">
          <w:rPr>
            <w:rFonts w:cs="Arial"/>
            <w:color w:val="000000"/>
          </w:rPr>
          <w:delText xml:space="preserve">for a </w:delText>
        </w:r>
      </w:del>
      <w:del w:id="480" w:author="Angela Quinn (NESO)" w:date="2024-10-09T17:30:00Z">
        <w:r w:rsidRPr="00AF5520" w:rsidDel="00E41EC1">
          <w:rPr>
            <w:rFonts w:cs="Arial"/>
            <w:color w:val="000000"/>
          </w:rPr>
          <w:delText>Statement of Works</w:delText>
        </w:r>
      </w:del>
      <w:del w:id="481" w:author="Angela Quinn (NESO)" w:date="2024-10-09T17:54:00Z">
        <w:r w:rsidRPr="00AF5520" w:rsidDel="00F36E3E">
          <w:rPr>
            <w:rFonts w:cs="Arial"/>
            <w:color w:val="000000"/>
          </w:rPr>
          <w:delText xml:space="preserve">, notify </w:delText>
        </w:r>
        <w:r w:rsidR="002B2E6D" w:rsidDel="00F36E3E">
          <w:rPr>
            <w:rFonts w:cs="Arial"/>
            <w:color w:val="000000"/>
          </w:rPr>
          <w:delText>The Company</w:delText>
        </w:r>
        <w:r w:rsidRPr="00AF5520" w:rsidDel="00F36E3E">
          <w:rPr>
            <w:rFonts w:cs="Arial"/>
            <w:color w:val="000000"/>
          </w:rPr>
          <w:delText xml:space="preserve"> of:</w:delText>
        </w:r>
      </w:del>
    </w:p>
    <w:p w14:paraId="6764B38D" w14:textId="088A6330" w:rsidR="00E25684" w:rsidRPr="00AF5520" w:rsidDel="00F36E3E" w:rsidRDefault="00E25684" w:rsidP="00B33A64">
      <w:pPr>
        <w:spacing w:after="0"/>
        <w:rPr>
          <w:del w:id="482" w:author="Angela Quinn (NESO)" w:date="2024-10-09T17:54:00Z"/>
          <w:rFonts w:cs="Arial"/>
          <w:color w:val="000000"/>
        </w:rPr>
      </w:pPr>
    </w:p>
    <w:p w14:paraId="1D490909" w14:textId="087B6F20" w:rsidR="00E25684" w:rsidRPr="00AF5520" w:rsidDel="00F36E3E" w:rsidRDefault="00E25684" w:rsidP="00B821EB">
      <w:pPr>
        <w:numPr>
          <w:ilvl w:val="2"/>
          <w:numId w:val="9"/>
        </w:numPr>
        <w:tabs>
          <w:tab w:val="num" w:pos="1418"/>
        </w:tabs>
        <w:spacing w:after="0"/>
        <w:ind w:left="1418" w:hanging="709"/>
        <w:rPr>
          <w:del w:id="483" w:author="Angela Quinn (NESO)" w:date="2024-10-09T17:54:00Z"/>
          <w:rFonts w:cs="Arial"/>
          <w:color w:val="000000"/>
        </w:rPr>
      </w:pPr>
      <w:del w:id="484" w:author="Angela Quinn (NESO)" w:date="2024-10-09T17:54:00Z">
        <w:r w:rsidRPr="00AF5520" w:rsidDel="00F36E3E">
          <w:rPr>
            <w:rFonts w:cs="Arial"/>
            <w:color w:val="000000"/>
          </w:rPr>
          <w:delText xml:space="preserve">the detailed reasons why it considers </w:delText>
        </w:r>
        <w:r w:rsidR="002B2E6D" w:rsidDel="00F36E3E">
          <w:rPr>
            <w:rFonts w:cs="Arial"/>
            <w:color w:val="000000"/>
          </w:rPr>
          <w:delText>The Company</w:delText>
        </w:r>
        <w:r w:rsidRPr="00AF5520" w:rsidDel="00F36E3E">
          <w:rPr>
            <w:rFonts w:cs="Arial"/>
            <w:color w:val="000000"/>
          </w:rPr>
          <w:delText xml:space="preserve"> </w:delText>
        </w:r>
      </w:del>
      <w:del w:id="485" w:author="Angela Quinn (NESO)" w:date="2024-10-09T17:30:00Z">
        <w:r w:rsidRPr="00AF5520" w:rsidDel="00E41EC1">
          <w:rPr>
            <w:rFonts w:cs="Arial"/>
            <w:color w:val="000000"/>
          </w:rPr>
          <w:delText xml:space="preserve">Request </w:delText>
        </w:r>
      </w:del>
      <w:del w:id="486" w:author="Angela Quinn (NESO)" w:date="2024-10-09T17:54:00Z">
        <w:r w:rsidRPr="00AF5520" w:rsidDel="00F36E3E">
          <w:rPr>
            <w:rFonts w:cs="Arial"/>
            <w:color w:val="000000"/>
          </w:rPr>
          <w:delText xml:space="preserve">for a </w:delText>
        </w:r>
      </w:del>
      <w:del w:id="487" w:author="Angela Quinn (NESO)" w:date="2024-10-09T17:31:00Z">
        <w:r w:rsidRPr="00AF5520" w:rsidDel="00E41EC1">
          <w:rPr>
            <w:rFonts w:cs="Arial"/>
            <w:color w:val="000000"/>
          </w:rPr>
          <w:delText>Statement of</w:delText>
        </w:r>
      </w:del>
      <w:del w:id="488" w:author="Angela Quinn (NESO)" w:date="2024-10-09T17:54:00Z">
        <w:r w:rsidRPr="00AF5520" w:rsidDel="00F36E3E">
          <w:rPr>
            <w:rFonts w:cs="Arial"/>
            <w:color w:val="000000"/>
          </w:rPr>
          <w:delText xml:space="preserve"> </w:delText>
        </w:r>
      </w:del>
      <w:del w:id="489" w:author="Angela Quinn (NESO)" w:date="2024-10-09T17:31:00Z">
        <w:r w:rsidRPr="00AF5520" w:rsidDel="00A16FE5">
          <w:rPr>
            <w:rFonts w:cs="Arial"/>
            <w:color w:val="000000"/>
          </w:rPr>
          <w:delText xml:space="preserve">Works </w:delText>
        </w:r>
      </w:del>
      <w:del w:id="490" w:author="Angela Quinn (NESO)" w:date="2024-10-09T17:54:00Z">
        <w:r w:rsidRPr="00AF5520" w:rsidDel="00F36E3E">
          <w:rPr>
            <w:rFonts w:cs="Arial"/>
            <w:color w:val="000000"/>
          </w:rPr>
          <w:delText>is incomplete or unclear in a material respect; and</w:delText>
        </w:r>
      </w:del>
    </w:p>
    <w:p w14:paraId="15EC50ED" w14:textId="0262D554" w:rsidR="00E25684" w:rsidRPr="00AF5520" w:rsidDel="00F36E3E" w:rsidRDefault="00E25684" w:rsidP="00B33A64">
      <w:pPr>
        <w:spacing w:after="0"/>
        <w:ind w:left="709"/>
        <w:rPr>
          <w:del w:id="491" w:author="Angela Quinn (NESO)" w:date="2024-10-09T17:54:00Z"/>
          <w:rFonts w:cs="Arial"/>
          <w:color w:val="000000"/>
        </w:rPr>
      </w:pPr>
    </w:p>
    <w:p w14:paraId="25E93F7C" w14:textId="78023AF7" w:rsidR="00E25684" w:rsidRPr="00AF5520" w:rsidDel="00F36E3E" w:rsidRDefault="00E25684" w:rsidP="00B821EB">
      <w:pPr>
        <w:numPr>
          <w:ilvl w:val="2"/>
          <w:numId w:val="9"/>
        </w:numPr>
        <w:tabs>
          <w:tab w:val="num" w:pos="1418"/>
        </w:tabs>
        <w:spacing w:after="0"/>
        <w:ind w:left="1418" w:hanging="709"/>
        <w:rPr>
          <w:del w:id="492" w:author="Angela Quinn (NESO)" w:date="2024-10-09T17:54:00Z"/>
          <w:rFonts w:cs="Arial"/>
          <w:color w:val="000000"/>
        </w:rPr>
      </w:pPr>
      <w:del w:id="493" w:author="Angela Quinn (NESO)" w:date="2024-10-09T17:54:00Z">
        <w:r w:rsidRPr="00AF5520" w:rsidDel="00F36E3E">
          <w:rPr>
            <w:rFonts w:cs="Arial"/>
            <w:color w:val="000000"/>
          </w:rPr>
          <w:delText xml:space="preserve">the amendments (including clarifications, additional information, data or other material) it considers are required to make </w:delText>
        </w:r>
        <w:r w:rsidR="002B2E6D" w:rsidDel="00F36E3E">
          <w:rPr>
            <w:rFonts w:cs="Arial"/>
            <w:color w:val="000000"/>
          </w:rPr>
          <w:delText>The Company</w:delText>
        </w:r>
        <w:r w:rsidRPr="00AF5520" w:rsidDel="00F36E3E">
          <w:rPr>
            <w:rFonts w:cs="Arial"/>
            <w:color w:val="000000"/>
          </w:rPr>
          <w:delText xml:space="preserve"> </w:delText>
        </w:r>
      </w:del>
      <w:del w:id="494" w:author="Angela Quinn (NESO)" w:date="2024-10-09T17:31:00Z">
        <w:r w:rsidRPr="00AF5520" w:rsidDel="00A16FE5">
          <w:rPr>
            <w:rFonts w:cs="Arial"/>
            <w:color w:val="000000"/>
          </w:rPr>
          <w:delText xml:space="preserve">Request </w:delText>
        </w:r>
      </w:del>
      <w:del w:id="495" w:author="Angela Quinn (NESO)" w:date="2024-10-09T17:54:00Z">
        <w:r w:rsidRPr="00AF5520" w:rsidDel="00F36E3E">
          <w:rPr>
            <w:rFonts w:cs="Arial"/>
            <w:color w:val="000000"/>
          </w:rPr>
          <w:delText xml:space="preserve">for a </w:delText>
        </w:r>
      </w:del>
      <w:del w:id="496" w:author="Angela Quinn (NESO)" w:date="2024-10-09T17:31:00Z">
        <w:r w:rsidRPr="00AF5520" w:rsidDel="00A16FE5">
          <w:rPr>
            <w:rFonts w:cs="Arial"/>
            <w:color w:val="000000"/>
          </w:rPr>
          <w:delText>Statement of Works</w:delText>
        </w:r>
      </w:del>
      <w:del w:id="497" w:author="Angela Quinn (NESO)" w:date="2024-10-09T17:54:00Z">
        <w:r w:rsidRPr="00AF5520" w:rsidDel="00F36E3E">
          <w:rPr>
            <w:rFonts w:cs="Arial"/>
            <w:color w:val="000000"/>
          </w:rPr>
          <w:delText xml:space="preserve"> effective,</w:delText>
        </w:r>
      </w:del>
    </w:p>
    <w:p w14:paraId="0035320C" w14:textId="77777777" w:rsidR="00E25684" w:rsidRPr="00AF5520" w:rsidRDefault="00E25684" w:rsidP="00B33A64">
      <w:pPr>
        <w:tabs>
          <w:tab w:val="num" w:pos="1418"/>
        </w:tabs>
        <w:spacing w:after="0"/>
        <w:ind w:left="1418" w:hanging="709"/>
        <w:rPr>
          <w:rFonts w:cs="Arial"/>
          <w:color w:val="000000"/>
        </w:rPr>
      </w:pPr>
    </w:p>
    <w:p w14:paraId="13CD9A1A" w14:textId="7F332448" w:rsidR="00E25684" w:rsidRPr="00AF5520" w:rsidDel="00F36E3E" w:rsidRDefault="00E25684" w:rsidP="00B33A64">
      <w:pPr>
        <w:spacing w:after="0"/>
        <w:ind w:left="720"/>
        <w:rPr>
          <w:del w:id="498" w:author="Angela Quinn (NESO)" w:date="2024-10-09T17:54:00Z"/>
          <w:color w:val="000000"/>
        </w:rPr>
      </w:pPr>
      <w:del w:id="499" w:author="Angela Quinn (NESO)" w:date="2024-10-09T17:54:00Z">
        <w:r w:rsidRPr="00AF5520" w:rsidDel="00F36E3E">
          <w:rPr>
            <w:color w:val="000000"/>
          </w:rPr>
          <w:delText xml:space="preserve">and shall otherwise use its best endeavours to liaise with and assist </w:delText>
        </w:r>
        <w:r w:rsidR="002B2E6D" w:rsidDel="00F36E3E">
          <w:rPr>
            <w:color w:val="000000"/>
          </w:rPr>
          <w:delText>The Company</w:delText>
        </w:r>
        <w:r w:rsidRPr="00AF5520" w:rsidDel="00F36E3E">
          <w:rPr>
            <w:color w:val="000000"/>
          </w:rPr>
          <w:delText xml:space="preserve"> (and, where reasonably requested by </w:delText>
        </w:r>
        <w:r w:rsidR="002B2E6D" w:rsidDel="00F36E3E">
          <w:rPr>
            <w:color w:val="000000"/>
          </w:rPr>
          <w:delText>The Company</w:delText>
        </w:r>
        <w:r w:rsidRPr="00AF5520" w:rsidDel="00F36E3E">
          <w:rPr>
            <w:color w:val="000000"/>
          </w:rPr>
          <w:delText xml:space="preserve">, any relevant third parties) so that </w:delText>
        </w:r>
        <w:r w:rsidR="002B2E6D" w:rsidDel="00F36E3E">
          <w:rPr>
            <w:color w:val="000000"/>
          </w:rPr>
          <w:delText>The Company</w:delText>
        </w:r>
        <w:r w:rsidRPr="00AF5520" w:rsidDel="00F36E3E">
          <w:rPr>
            <w:color w:val="000000"/>
          </w:rPr>
          <w:delText xml:space="preserve"> </w:delText>
        </w:r>
      </w:del>
      <w:del w:id="500" w:author="Angela Quinn (NESO)" w:date="2024-10-09T17:31:00Z">
        <w:r w:rsidRPr="00AF5520" w:rsidDel="00A16FE5">
          <w:rPr>
            <w:color w:val="000000"/>
          </w:rPr>
          <w:delText xml:space="preserve">Request </w:delText>
        </w:r>
      </w:del>
      <w:del w:id="501" w:author="Angela Quinn (NESO)" w:date="2024-10-09T17:54:00Z">
        <w:r w:rsidRPr="00AF5520" w:rsidDel="00F36E3E">
          <w:rPr>
            <w:color w:val="000000"/>
          </w:rPr>
          <w:delText xml:space="preserve">for a </w:delText>
        </w:r>
      </w:del>
      <w:del w:id="502" w:author="Angela Quinn (NESO)" w:date="2024-10-09T17:31:00Z">
        <w:r w:rsidRPr="00AF5520" w:rsidDel="00A16FE5">
          <w:rPr>
            <w:color w:val="000000"/>
          </w:rPr>
          <w:delText>Statement of Works</w:delText>
        </w:r>
      </w:del>
      <w:del w:id="503" w:author="Angela Quinn (NESO)" w:date="2024-10-09T17:54:00Z">
        <w:r w:rsidRPr="00AF5520" w:rsidDel="00F36E3E">
          <w:rPr>
            <w:color w:val="000000"/>
          </w:rPr>
          <w:delText xml:space="preserve"> is made effective as soon as reasonably practicable.  Any dispute in relation to the effectiveness of </w:delText>
        </w:r>
        <w:r w:rsidR="002B2E6D" w:rsidDel="00F36E3E">
          <w:rPr>
            <w:color w:val="000000"/>
          </w:rPr>
          <w:delText>The Company</w:delText>
        </w:r>
        <w:r w:rsidRPr="00AF5520" w:rsidDel="00F36E3E">
          <w:rPr>
            <w:color w:val="000000"/>
          </w:rPr>
          <w:delText xml:space="preserve"> </w:delText>
        </w:r>
      </w:del>
      <w:del w:id="504" w:author="Angela Quinn (NESO)" w:date="2024-10-09T17:32:00Z">
        <w:r w:rsidRPr="00AF5520" w:rsidDel="00E55A89">
          <w:rPr>
            <w:color w:val="000000"/>
          </w:rPr>
          <w:delText xml:space="preserve">Request </w:delText>
        </w:r>
      </w:del>
      <w:del w:id="505" w:author="Angela Quinn (NESO)" w:date="2024-10-09T17:54:00Z">
        <w:r w:rsidRPr="00AF5520" w:rsidDel="00F36E3E">
          <w:rPr>
            <w:color w:val="000000"/>
          </w:rPr>
          <w:delText xml:space="preserve">for a </w:delText>
        </w:r>
      </w:del>
      <w:del w:id="506" w:author="Angela Quinn (NESO)" w:date="2024-10-09T17:32:00Z">
        <w:r w:rsidRPr="00AF5520" w:rsidDel="00E55A89">
          <w:rPr>
            <w:color w:val="000000"/>
          </w:rPr>
          <w:delText>Statement of Works</w:delText>
        </w:r>
      </w:del>
      <w:del w:id="507" w:author="Angela Quinn (NESO)" w:date="2024-10-09T17:54:00Z">
        <w:r w:rsidRPr="00AF5520" w:rsidDel="00F36E3E">
          <w:rPr>
            <w:color w:val="000000"/>
          </w:rPr>
          <w:delText xml:space="preserve"> may be referred as a Dispute to the Authority in accordance with Section H, paragraph 4.1.</w:delText>
        </w:r>
      </w:del>
    </w:p>
    <w:p w14:paraId="519DA393" w14:textId="77777777" w:rsidR="00E25684" w:rsidRPr="00AF5520" w:rsidRDefault="00E25684" w:rsidP="00B33A64">
      <w:pPr>
        <w:spacing w:after="0"/>
        <w:rPr>
          <w:rFonts w:cs="Arial"/>
          <w:color w:val="000000"/>
        </w:rPr>
      </w:pPr>
    </w:p>
    <w:p w14:paraId="2799153A" w14:textId="2E3F12FB" w:rsidR="00E25684" w:rsidRPr="00AF5520" w:rsidDel="00F36E3E" w:rsidRDefault="00E25684" w:rsidP="00B821EB">
      <w:pPr>
        <w:numPr>
          <w:ilvl w:val="1"/>
          <w:numId w:val="9"/>
        </w:numPr>
        <w:tabs>
          <w:tab w:val="clear" w:pos="338"/>
          <w:tab w:val="num" w:pos="709"/>
        </w:tabs>
        <w:spacing w:after="0"/>
        <w:ind w:left="709" w:hanging="709"/>
        <w:rPr>
          <w:del w:id="508" w:author="Angela Quinn (NESO)" w:date="2024-10-09T17:54:00Z"/>
          <w:rFonts w:cs="Arial"/>
          <w:color w:val="000000"/>
        </w:rPr>
      </w:pPr>
      <w:del w:id="509" w:author="Angela Quinn (NESO)" w:date="2024-10-09T17:54:00Z">
        <w:r w:rsidRPr="00AF5520" w:rsidDel="00F36E3E">
          <w:rPr>
            <w:rFonts w:cs="Arial"/>
            <w:color w:val="000000"/>
          </w:rPr>
          <w:delText xml:space="preserve">Each Transmission Owner shall charge </w:delText>
        </w:r>
        <w:r w:rsidR="002B2E6D" w:rsidDel="00F36E3E">
          <w:rPr>
            <w:rFonts w:cs="Arial"/>
            <w:color w:val="000000"/>
          </w:rPr>
          <w:delText>The Company</w:delText>
        </w:r>
        <w:r w:rsidRPr="00AF5520" w:rsidDel="00F36E3E">
          <w:rPr>
            <w:rFonts w:cs="Arial"/>
            <w:color w:val="000000"/>
          </w:rPr>
          <w:delText xml:space="preserve"> and </w:delText>
        </w:r>
        <w:r w:rsidR="002B2E6D" w:rsidDel="00F36E3E">
          <w:rPr>
            <w:rFonts w:cs="Arial"/>
            <w:color w:val="000000"/>
          </w:rPr>
          <w:delText>The Company</w:delText>
        </w:r>
        <w:r w:rsidRPr="00AF5520" w:rsidDel="00F36E3E">
          <w:rPr>
            <w:rFonts w:cs="Arial"/>
            <w:color w:val="000000"/>
          </w:rPr>
          <w:delText xml:space="preserve"> shall pay Engineering Charges in relation to a </w:delText>
        </w:r>
        <w:r w:rsidR="002B2E6D" w:rsidDel="00F36E3E">
          <w:rPr>
            <w:rFonts w:cs="Arial"/>
            <w:color w:val="000000"/>
          </w:rPr>
          <w:delText>The Company</w:delText>
        </w:r>
        <w:r w:rsidRPr="00AF5520" w:rsidDel="00F36E3E">
          <w:rPr>
            <w:rFonts w:cs="Arial"/>
            <w:color w:val="000000"/>
          </w:rPr>
          <w:delText xml:space="preserve"> </w:delText>
        </w:r>
      </w:del>
      <w:del w:id="510" w:author="Angela Quinn (NESO)" w:date="2024-10-09T17:32:00Z">
        <w:r w:rsidRPr="00AF5520" w:rsidDel="00E55A89">
          <w:rPr>
            <w:rFonts w:cs="Arial"/>
            <w:color w:val="000000"/>
          </w:rPr>
          <w:delText xml:space="preserve">Request </w:delText>
        </w:r>
      </w:del>
      <w:del w:id="511" w:author="Angela Quinn (NESO)" w:date="2024-10-09T17:54:00Z">
        <w:r w:rsidRPr="00AF5520" w:rsidDel="00F36E3E">
          <w:rPr>
            <w:rFonts w:cs="Arial"/>
            <w:color w:val="000000"/>
          </w:rPr>
          <w:delText xml:space="preserve">for a </w:delText>
        </w:r>
      </w:del>
      <w:del w:id="512" w:author="Angela Quinn (NESO)" w:date="2024-10-09T17:32:00Z">
        <w:r w:rsidRPr="00AF5520" w:rsidDel="00E55A89">
          <w:rPr>
            <w:rFonts w:cs="Arial"/>
            <w:color w:val="000000"/>
          </w:rPr>
          <w:delText>Statement of Works</w:delText>
        </w:r>
      </w:del>
      <w:del w:id="513" w:author="Angela Quinn (NESO)" w:date="2024-10-09T17:54:00Z">
        <w:r w:rsidRPr="00AF5520" w:rsidDel="00F36E3E">
          <w:rPr>
            <w:rFonts w:cs="Arial"/>
            <w:color w:val="000000"/>
          </w:rPr>
          <w:delText xml:space="preserve"> in accordance with Schedule Ten.</w:delText>
        </w:r>
      </w:del>
    </w:p>
    <w:p w14:paraId="36D0216C" w14:textId="44C7F7CE" w:rsidR="00E25684" w:rsidRPr="00AF5520" w:rsidDel="00F36E3E" w:rsidRDefault="00E25684" w:rsidP="00B33A64">
      <w:pPr>
        <w:spacing w:after="0"/>
        <w:ind w:left="-11" w:hanging="709"/>
        <w:rPr>
          <w:del w:id="514" w:author="Angela Quinn (NESO)" w:date="2024-10-09T17:54:00Z"/>
          <w:rFonts w:cs="Arial"/>
          <w:color w:val="000000"/>
        </w:rPr>
      </w:pPr>
    </w:p>
    <w:p w14:paraId="699EED6B" w14:textId="51241010" w:rsidR="00E25684" w:rsidRPr="00AF5520" w:rsidDel="00F36E3E" w:rsidRDefault="002B2E6D" w:rsidP="00B821EB">
      <w:pPr>
        <w:numPr>
          <w:ilvl w:val="1"/>
          <w:numId w:val="9"/>
        </w:numPr>
        <w:tabs>
          <w:tab w:val="clear" w:pos="338"/>
          <w:tab w:val="num" w:pos="709"/>
        </w:tabs>
        <w:spacing w:after="0"/>
        <w:ind w:left="709" w:hanging="709"/>
        <w:rPr>
          <w:del w:id="515" w:author="Angela Quinn (NESO)" w:date="2024-10-09T17:54:00Z"/>
          <w:rFonts w:cs="Arial"/>
          <w:color w:val="000000"/>
        </w:rPr>
      </w:pPr>
      <w:del w:id="516" w:author="Angela Quinn (NESO)" w:date="2024-10-09T17:54:00Z">
        <w:r w:rsidDel="00F36E3E">
          <w:rPr>
            <w:rFonts w:cs="Arial"/>
            <w:color w:val="000000"/>
          </w:rPr>
          <w:delText>The Company</w:delText>
        </w:r>
        <w:r w:rsidR="00E25684" w:rsidRPr="00AF5520" w:rsidDel="00F36E3E">
          <w:rPr>
            <w:rFonts w:cs="Arial"/>
            <w:color w:val="000000"/>
          </w:rPr>
          <w:delText xml:space="preserve"> shall immediately notify each other </w:delText>
        </w:r>
      </w:del>
      <w:del w:id="517" w:author="Angela Quinn (NESO)" w:date="2024-10-09T17:33:00Z">
        <w:r w:rsidR="00E25684" w:rsidRPr="00AF5520" w:rsidDel="00994954">
          <w:rPr>
            <w:rFonts w:cs="Arial"/>
            <w:color w:val="000000"/>
          </w:rPr>
          <w:delText>Statement of Works</w:delText>
        </w:r>
      </w:del>
      <w:del w:id="518" w:author="Angela Quinn (NESO)" w:date="2024-10-09T17:54:00Z">
        <w:r w:rsidR="00E25684" w:rsidRPr="00AF5520" w:rsidDel="00F36E3E">
          <w:rPr>
            <w:rFonts w:cs="Arial"/>
            <w:color w:val="000000"/>
          </w:rPr>
          <w:delText xml:space="preserve"> Party following:</w:delText>
        </w:r>
      </w:del>
    </w:p>
    <w:p w14:paraId="11072320" w14:textId="6F892621" w:rsidR="00E25684" w:rsidRPr="00AF5520" w:rsidDel="00F36E3E" w:rsidRDefault="00E25684" w:rsidP="00B33A64">
      <w:pPr>
        <w:spacing w:after="0"/>
        <w:ind w:left="-11" w:hanging="709"/>
        <w:rPr>
          <w:del w:id="519" w:author="Angela Quinn (NESO)" w:date="2024-10-09T17:54:00Z"/>
          <w:rFonts w:cs="Arial"/>
          <w:color w:val="000000"/>
        </w:rPr>
      </w:pPr>
    </w:p>
    <w:p w14:paraId="59DB42C3" w14:textId="4AE48F82" w:rsidR="00E25684" w:rsidRPr="00AF5520" w:rsidDel="00F36E3E" w:rsidRDefault="00E25684" w:rsidP="00B821EB">
      <w:pPr>
        <w:numPr>
          <w:ilvl w:val="2"/>
          <w:numId w:val="9"/>
        </w:numPr>
        <w:tabs>
          <w:tab w:val="num" w:pos="1418"/>
        </w:tabs>
        <w:spacing w:after="0"/>
        <w:ind w:left="1418" w:hanging="709"/>
        <w:rPr>
          <w:del w:id="520" w:author="Angela Quinn (NESO)" w:date="2024-10-09T17:54:00Z"/>
          <w:rFonts w:cs="Arial"/>
          <w:color w:val="000000"/>
        </w:rPr>
      </w:pPr>
      <w:del w:id="521" w:author="Angela Quinn (NESO)" w:date="2024-10-09T17:54:00Z">
        <w:r w:rsidRPr="00AF5520" w:rsidDel="00F36E3E">
          <w:rPr>
            <w:rFonts w:cs="Arial"/>
            <w:color w:val="000000"/>
          </w:rPr>
          <w:delText xml:space="preserve">any change in </w:delText>
        </w:r>
        <w:r w:rsidR="002B2E6D" w:rsidDel="00F36E3E">
          <w:rPr>
            <w:rFonts w:cs="Arial"/>
            <w:color w:val="000000"/>
          </w:rPr>
          <w:delText>The Company</w:delText>
        </w:r>
        <w:r w:rsidRPr="00AF5520" w:rsidDel="00F36E3E">
          <w:rPr>
            <w:rFonts w:cs="Arial"/>
            <w:color w:val="000000"/>
          </w:rPr>
          <w:delText xml:space="preserve"> </w:delText>
        </w:r>
      </w:del>
      <w:del w:id="522" w:author="Angela Quinn (NESO)" w:date="2024-10-09T17:33:00Z">
        <w:r w:rsidRPr="00AF5520" w:rsidDel="00994954">
          <w:rPr>
            <w:rFonts w:cs="Arial"/>
            <w:color w:val="000000"/>
          </w:rPr>
          <w:delText xml:space="preserve">Request </w:delText>
        </w:r>
      </w:del>
      <w:del w:id="523" w:author="Angela Quinn (NESO)" w:date="2024-10-09T17:54:00Z">
        <w:r w:rsidRPr="00AF5520" w:rsidDel="00F36E3E">
          <w:rPr>
            <w:rFonts w:cs="Arial"/>
            <w:color w:val="000000"/>
          </w:rPr>
          <w:delText xml:space="preserve">for a </w:delText>
        </w:r>
      </w:del>
      <w:del w:id="524" w:author="Angela Quinn (NESO)" w:date="2024-10-09T17:33:00Z">
        <w:r w:rsidRPr="00AF5520" w:rsidDel="00994954">
          <w:rPr>
            <w:rFonts w:cs="Arial"/>
            <w:color w:val="000000"/>
          </w:rPr>
          <w:delText>Statement of Works</w:delText>
        </w:r>
      </w:del>
      <w:del w:id="525" w:author="Angela Quinn (NESO)" w:date="2024-10-09T17:54:00Z">
        <w:r w:rsidRPr="00AF5520" w:rsidDel="00F36E3E">
          <w:rPr>
            <w:rFonts w:cs="Arial"/>
            <w:color w:val="000000"/>
          </w:rPr>
          <w:delText xml:space="preserve"> or associated information provided to such </w:delText>
        </w:r>
      </w:del>
      <w:del w:id="526" w:author="Angela Quinn (NESO)" w:date="2024-10-09T17:33:00Z">
        <w:r w:rsidRPr="00AF5520" w:rsidDel="00994954">
          <w:rPr>
            <w:rFonts w:cs="Arial"/>
            <w:color w:val="000000"/>
          </w:rPr>
          <w:delText>Statement of Works</w:delText>
        </w:r>
      </w:del>
      <w:del w:id="527" w:author="Angela Quinn (NESO)" w:date="2024-10-09T17:54:00Z">
        <w:r w:rsidRPr="00AF5520" w:rsidDel="00F36E3E">
          <w:rPr>
            <w:rFonts w:cs="Arial"/>
            <w:color w:val="000000"/>
          </w:rPr>
          <w:delText xml:space="preserve"> Party; or</w:delText>
        </w:r>
      </w:del>
    </w:p>
    <w:p w14:paraId="4B9D1F43" w14:textId="3D625D6C" w:rsidR="00E25684" w:rsidRPr="00AF5520" w:rsidDel="00F36E3E" w:rsidRDefault="00E25684" w:rsidP="00B33A64">
      <w:pPr>
        <w:tabs>
          <w:tab w:val="num" w:pos="1418"/>
        </w:tabs>
        <w:spacing w:after="0"/>
        <w:ind w:left="1418" w:hanging="709"/>
        <w:rPr>
          <w:del w:id="528" w:author="Angela Quinn (NESO)" w:date="2024-10-09T17:54:00Z"/>
          <w:rFonts w:cs="Arial"/>
          <w:color w:val="000000"/>
        </w:rPr>
      </w:pPr>
    </w:p>
    <w:p w14:paraId="0EE94216" w14:textId="1848C28E" w:rsidR="007E3470" w:rsidRPr="00AF5520" w:rsidDel="00F36E3E" w:rsidRDefault="00E25684" w:rsidP="00B821EB">
      <w:pPr>
        <w:numPr>
          <w:ilvl w:val="2"/>
          <w:numId w:val="9"/>
        </w:numPr>
        <w:tabs>
          <w:tab w:val="num" w:pos="1418"/>
        </w:tabs>
        <w:spacing w:after="0"/>
        <w:ind w:left="1418" w:hanging="709"/>
        <w:rPr>
          <w:del w:id="529" w:author="Angela Quinn (NESO)" w:date="2024-10-09T17:54:00Z"/>
          <w:rFonts w:cs="Arial"/>
          <w:color w:val="000000"/>
        </w:rPr>
      </w:pPr>
      <w:del w:id="530" w:author="Angela Quinn (NESO)" w:date="2024-10-09T17:54:00Z">
        <w:r w:rsidRPr="00AF5520" w:rsidDel="00F36E3E">
          <w:rPr>
            <w:rFonts w:cs="Arial"/>
            <w:color w:val="000000"/>
          </w:rPr>
          <w:lastRenderedPageBreak/>
          <w:delText xml:space="preserve">the withdrawal of the relevant User Application by a User, in which case such notice shall also constitute notice of a withdrawal by </w:delText>
        </w:r>
        <w:r w:rsidR="002B2E6D" w:rsidDel="00F36E3E">
          <w:rPr>
            <w:rFonts w:cs="Arial"/>
            <w:color w:val="000000"/>
          </w:rPr>
          <w:delText>The Company</w:delText>
        </w:r>
        <w:r w:rsidRPr="00AF5520" w:rsidDel="00F36E3E">
          <w:rPr>
            <w:rFonts w:cs="Arial"/>
            <w:color w:val="000000"/>
          </w:rPr>
          <w:delText xml:space="preserve"> of any relevant </w:delText>
        </w:r>
        <w:r w:rsidR="002B2E6D" w:rsidDel="00F36E3E">
          <w:rPr>
            <w:rFonts w:cs="Arial"/>
            <w:color w:val="000000"/>
          </w:rPr>
          <w:delText>The Company</w:delText>
        </w:r>
        <w:r w:rsidRPr="00AF5520" w:rsidDel="00F36E3E">
          <w:rPr>
            <w:rFonts w:cs="Arial"/>
            <w:color w:val="000000"/>
          </w:rPr>
          <w:delText xml:space="preserve"> Request for a Statement of Works</w:delText>
        </w:r>
      </w:del>
      <w:del w:id="531" w:author="Angela Quinn (NESO)" w:date="2024-10-09T17:33:00Z">
        <w:r w:rsidRPr="00AF5520" w:rsidDel="007E3470">
          <w:rPr>
            <w:rFonts w:cs="Arial"/>
            <w:color w:val="000000"/>
          </w:rPr>
          <w:delText>.</w:delText>
        </w:r>
      </w:del>
      <w:bookmarkStart w:id="532" w:name="_Hlk179388639"/>
    </w:p>
    <w:bookmarkEnd w:id="532"/>
    <w:p w14:paraId="56888C60" w14:textId="77777777" w:rsidR="00E25684" w:rsidRPr="00AF5520" w:rsidRDefault="00E25684" w:rsidP="00B33A64">
      <w:pPr>
        <w:spacing w:after="0"/>
        <w:rPr>
          <w:rFonts w:cs="Arial"/>
          <w:color w:val="000000"/>
          <w:u w:val="single"/>
        </w:rPr>
      </w:pPr>
    </w:p>
    <w:p w14:paraId="4F7E1D49" w14:textId="06FA0BA1" w:rsidR="00E25684" w:rsidRPr="00AF5520" w:rsidDel="00717FB1" w:rsidRDefault="00E92F8B" w:rsidP="00B33A64">
      <w:pPr>
        <w:spacing w:after="0"/>
        <w:ind w:left="720" w:hanging="720"/>
        <w:rPr>
          <w:del w:id="533" w:author="Angela Quinn (NESO)" w:date="2024-11-01T15:14:00Z"/>
          <w:b/>
          <w:color w:val="000000"/>
        </w:rPr>
      </w:pPr>
      <w:r w:rsidRPr="00AF5520">
        <w:rPr>
          <w:b/>
          <w:color w:val="000000"/>
        </w:rPr>
        <w:t>2.</w:t>
      </w:r>
      <w:r w:rsidRPr="00AF5520">
        <w:rPr>
          <w:b/>
          <w:color w:val="000000"/>
        </w:rPr>
        <w:tab/>
      </w:r>
      <w:ins w:id="534" w:author="Angela Quinn (NESO)" w:date="2024-11-01T15:15:00Z">
        <w:r w:rsidR="007216FC">
          <w:rPr>
            <w:b/>
            <w:color w:val="000000"/>
          </w:rPr>
          <w:t xml:space="preserve">NOT USED </w:t>
        </w:r>
      </w:ins>
      <w:del w:id="535" w:author="Angela Quinn (NESO)" w:date="2024-11-01T15:15:00Z">
        <w:r w:rsidR="00E25684" w:rsidRPr="00AF5520" w:rsidDel="00717FB1">
          <w:rPr>
            <w:b/>
            <w:color w:val="000000"/>
          </w:rPr>
          <w:delText xml:space="preserve">PROVISION OF </w:delText>
        </w:r>
      </w:del>
      <w:del w:id="536" w:author="Angela Quinn (NESO)" w:date="2024-10-09T15:28:00Z">
        <w:r w:rsidR="00E25684" w:rsidRPr="00AF5520" w:rsidDel="00EB7F06">
          <w:rPr>
            <w:b/>
            <w:color w:val="000000"/>
          </w:rPr>
          <w:delText>STATEMENT OF WORKS</w:delText>
        </w:r>
      </w:del>
      <w:del w:id="537" w:author="Angela Quinn (NESO)" w:date="2024-11-01T15:15:00Z">
        <w:r w:rsidR="00E25684" w:rsidRPr="00AF5520" w:rsidDel="00717FB1">
          <w:rPr>
            <w:b/>
            <w:color w:val="000000"/>
          </w:rPr>
          <w:delText xml:space="preserve"> PLANNING ASSUMPTIONS FOLLOWING </w:delText>
        </w:r>
        <w:r w:rsidR="002B2E6D" w:rsidDel="00717FB1">
          <w:rPr>
            <w:b/>
            <w:color w:val="000000"/>
          </w:rPr>
          <w:delText>THE COMPANY</w:delText>
        </w:r>
        <w:r w:rsidR="00E25684" w:rsidRPr="00AF5520" w:rsidDel="00717FB1">
          <w:rPr>
            <w:b/>
            <w:color w:val="000000"/>
          </w:rPr>
          <w:delText xml:space="preserve"> </w:delText>
        </w:r>
      </w:del>
      <w:del w:id="538" w:author="Angela Quinn (NESO)" w:date="2024-10-09T17:26:00Z">
        <w:r w:rsidR="00E25684" w:rsidRPr="00AF5520" w:rsidDel="00BD3BE1">
          <w:rPr>
            <w:b/>
            <w:color w:val="000000"/>
          </w:rPr>
          <w:delText xml:space="preserve">REQUEST </w:delText>
        </w:r>
      </w:del>
      <w:del w:id="539" w:author="Angela Quinn (NESO)" w:date="2024-11-01T15:14:00Z">
        <w:r w:rsidR="00E25684" w:rsidRPr="00AF5520" w:rsidDel="00717FB1">
          <w:rPr>
            <w:b/>
            <w:color w:val="000000"/>
          </w:rPr>
          <w:delText xml:space="preserve">FOR A </w:delText>
        </w:r>
      </w:del>
      <w:del w:id="540" w:author="Angela Quinn (NESO)" w:date="2024-10-09T15:28:00Z">
        <w:r w:rsidR="00E25684" w:rsidRPr="00AF5520" w:rsidDel="00EB7F06">
          <w:rPr>
            <w:b/>
            <w:color w:val="000000"/>
          </w:rPr>
          <w:delText>STATEMENT OF WORKS</w:delText>
        </w:r>
      </w:del>
    </w:p>
    <w:p w14:paraId="34364E44" w14:textId="6EA65005" w:rsidR="00E25684" w:rsidRPr="00AF5520" w:rsidDel="00717FB1" w:rsidRDefault="00E25684" w:rsidP="00B33A64">
      <w:pPr>
        <w:spacing w:after="0"/>
        <w:ind w:left="1440" w:hanging="720"/>
        <w:rPr>
          <w:del w:id="541" w:author="Angela Quinn (NESO)" w:date="2024-11-01T15:15:00Z"/>
          <w:color w:val="000000"/>
        </w:rPr>
      </w:pPr>
    </w:p>
    <w:p w14:paraId="22654AE4" w14:textId="733450A2" w:rsidR="00E92F8B" w:rsidRPr="00AF5520" w:rsidRDefault="00E92F8B" w:rsidP="00717FB1">
      <w:pPr>
        <w:spacing w:after="0"/>
        <w:ind w:left="720" w:hanging="720"/>
        <w:rPr>
          <w:rFonts w:cs="Arial"/>
        </w:rPr>
      </w:pPr>
      <w:del w:id="542" w:author="Angela Quinn (NESO)" w:date="2024-11-01T15:15:00Z">
        <w:r w:rsidRPr="00AF5520" w:rsidDel="00717FB1">
          <w:rPr>
            <w:rFonts w:cs="Arial"/>
          </w:rPr>
          <w:delText>2.1</w:delText>
        </w:r>
        <w:r w:rsidRPr="00AF5520" w:rsidDel="00717FB1">
          <w:rPr>
            <w:rFonts w:cs="Arial"/>
          </w:rPr>
          <w:tab/>
          <w:delText>I</w:delText>
        </w:r>
        <w:r w:rsidR="00E25684" w:rsidRPr="00AF5520" w:rsidDel="00717FB1">
          <w:rPr>
            <w:rFonts w:cs="Arial"/>
          </w:rPr>
          <w:delText xml:space="preserve">n addition to Planning Assumptions used for general transmission planning pursuant to Section D, Part One, paragraph 2.2, </w:delText>
        </w:r>
        <w:r w:rsidR="002B2E6D" w:rsidDel="00717FB1">
          <w:rPr>
            <w:rFonts w:cs="Arial"/>
          </w:rPr>
          <w:delText>The Company</w:delText>
        </w:r>
        <w:r w:rsidR="00E25684" w:rsidRPr="00AF5520" w:rsidDel="00717FB1">
          <w:rPr>
            <w:rFonts w:cs="Arial"/>
          </w:rPr>
          <w:delText xml:space="preserve"> may, as a consequence of a User Application for a </w:delText>
        </w:r>
      </w:del>
      <w:del w:id="543" w:author="Angela Quinn (NESO)" w:date="2024-10-09T15:29:00Z">
        <w:r w:rsidR="00E25684" w:rsidRPr="00AF5520" w:rsidDel="00EB7F06">
          <w:rPr>
            <w:rFonts w:cs="Arial"/>
          </w:rPr>
          <w:delText>Request for a Statement of Works</w:delText>
        </w:r>
      </w:del>
      <w:del w:id="544" w:author="Angela Quinn (NESO)" w:date="2024-11-01T15:15:00Z">
        <w:r w:rsidR="00E25684" w:rsidRPr="00AF5520" w:rsidDel="00717FB1">
          <w:rPr>
            <w:rFonts w:cs="Arial"/>
          </w:rPr>
          <w:delText xml:space="preserve">, also generate a separate set of Planning Assumptions which take into account the power flows which </w:delText>
        </w:r>
        <w:r w:rsidR="002B2E6D" w:rsidDel="00717FB1">
          <w:rPr>
            <w:rFonts w:cs="Arial"/>
          </w:rPr>
          <w:delText>The Company</w:delText>
        </w:r>
        <w:r w:rsidR="00E25684" w:rsidRPr="00AF5520" w:rsidDel="00717FB1">
          <w:rPr>
            <w:rFonts w:cs="Arial"/>
          </w:rPr>
          <w:delText xml:space="preserve"> expects are likely to result from the </w:delText>
        </w:r>
      </w:del>
      <w:del w:id="545" w:author="Angela Quinn (NESO)" w:date="2024-10-09T15:29:00Z">
        <w:r w:rsidR="00E25684" w:rsidRPr="00AF5520" w:rsidDel="00EB7F06">
          <w:rPr>
            <w:rFonts w:cs="Arial"/>
          </w:rPr>
          <w:delText>Statement of Works Project</w:delText>
        </w:r>
      </w:del>
      <w:del w:id="546" w:author="Angela Quinn (NESO)" w:date="2024-11-01T15:15:00Z">
        <w:r w:rsidR="00E25684" w:rsidRPr="00AF5520" w:rsidDel="00717FB1">
          <w:rPr>
            <w:rFonts w:cs="Arial"/>
          </w:rPr>
          <w:delText xml:space="preserve"> for use by each Transmission Owner only in the preparation of a TO </w:delText>
        </w:r>
      </w:del>
      <w:del w:id="547" w:author="Angela Quinn (NESO)" w:date="2024-10-09T17:36:00Z">
        <w:r w:rsidR="00E25684" w:rsidRPr="00AF5520" w:rsidDel="009D7C91">
          <w:rPr>
            <w:rFonts w:cs="Arial"/>
          </w:rPr>
          <w:delText>Statement of Works Notice</w:delText>
        </w:r>
      </w:del>
      <w:del w:id="548" w:author="Angela Quinn (NESO)" w:date="2024-11-01T15:15:00Z">
        <w:r w:rsidR="00E25684" w:rsidRPr="00AF5520" w:rsidDel="00717FB1">
          <w:rPr>
            <w:rFonts w:cs="Arial"/>
          </w:rPr>
          <w:delText xml:space="preserve"> (</w:delText>
        </w:r>
        <w:r w:rsidR="00E25684" w:rsidRPr="00AF5520" w:rsidDel="00717FB1">
          <w:rPr>
            <w:rFonts w:cs="Arial"/>
            <w:b/>
            <w:bCs/>
          </w:rPr>
          <w:delText>“</w:delText>
        </w:r>
      </w:del>
      <w:del w:id="549" w:author="Angela Quinn (NESO)" w:date="2024-10-09T17:37:00Z">
        <w:r w:rsidR="00E25684" w:rsidRPr="00AF5520" w:rsidDel="009D7C91">
          <w:rPr>
            <w:rFonts w:cs="Arial"/>
            <w:b/>
            <w:bCs/>
          </w:rPr>
          <w:delText>Statement of Works</w:delText>
        </w:r>
      </w:del>
      <w:del w:id="550" w:author="Angela Quinn (NESO)" w:date="2024-11-01T15:15:00Z">
        <w:r w:rsidR="00E25684" w:rsidRPr="00AF5520" w:rsidDel="00717FB1">
          <w:rPr>
            <w:rFonts w:cs="Arial"/>
            <w:b/>
            <w:bCs/>
          </w:rPr>
          <w:delText xml:space="preserve"> Planning Assumptions”</w:delText>
        </w:r>
        <w:r w:rsidR="00E25684" w:rsidRPr="00AF5520" w:rsidDel="00717FB1">
          <w:rPr>
            <w:rFonts w:cs="Arial"/>
          </w:rPr>
          <w:delText>).</w:delText>
        </w:r>
      </w:del>
    </w:p>
    <w:p w14:paraId="22F6CB8C" w14:textId="77777777" w:rsidR="00E92F8B" w:rsidRPr="00AF5520" w:rsidRDefault="00E92F8B" w:rsidP="00B33A64">
      <w:pPr>
        <w:spacing w:after="0"/>
        <w:ind w:left="720" w:hanging="720"/>
        <w:rPr>
          <w:rFonts w:cs="Arial"/>
        </w:rPr>
      </w:pPr>
    </w:p>
    <w:p w14:paraId="70EB6E9B" w14:textId="7B311650" w:rsidR="00E25684" w:rsidRPr="00AF5520" w:rsidDel="007216FC" w:rsidRDefault="25DE5982" w:rsidP="00B33A64">
      <w:pPr>
        <w:spacing w:after="0"/>
        <w:ind w:left="720" w:hanging="720"/>
        <w:rPr>
          <w:del w:id="551" w:author="Angela Quinn (NESO)" w:date="2024-11-01T15:15:00Z"/>
          <w:rFonts w:cs="Arial"/>
          <w:color w:val="000000"/>
        </w:rPr>
      </w:pPr>
      <w:del w:id="552" w:author="Angela Quinn (NESO)" w:date="2024-11-01T15:15:00Z">
        <w:r w:rsidRPr="084E2F52" w:rsidDel="007216FC">
          <w:rPr>
            <w:rFonts w:cs="Arial"/>
          </w:rPr>
          <w:delText>2.2</w:delText>
        </w:r>
        <w:r w:rsidR="00E92F8B" w:rsidDel="007216FC">
          <w:tab/>
        </w:r>
        <w:r w:rsidR="4407682A" w:rsidRPr="084E2F52" w:rsidDel="007216FC">
          <w:rPr>
            <w:rFonts w:cs="Arial"/>
          </w:rPr>
          <w:delText xml:space="preserve">If </w:delText>
        </w:r>
        <w:r w:rsidR="32871BD1" w:rsidRPr="084E2F52" w:rsidDel="007216FC">
          <w:rPr>
            <w:rFonts w:cs="Arial"/>
          </w:rPr>
          <w:delText>The Company</w:delText>
        </w:r>
        <w:r w:rsidR="4407682A" w:rsidRPr="084E2F52" w:rsidDel="007216FC">
          <w:rPr>
            <w:rFonts w:cs="Arial"/>
          </w:rPr>
          <w:delText xml:space="preserve"> generates </w:delText>
        </w:r>
      </w:del>
      <w:del w:id="553" w:author="Angela Quinn (NESO)" w:date="2024-10-09T17:27:00Z">
        <w:r w:rsidR="00E92F8B" w:rsidRPr="084E2F52" w:rsidDel="4407682A">
          <w:rPr>
            <w:rFonts w:cs="Arial"/>
            <w:color w:val="000000" w:themeColor="text1"/>
          </w:rPr>
          <w:delText>Statement of Works</w:delText>
        </w:r>
      </w:del>
      <w:del w:id="554" w:author="Angela Quinn (NESO)" w:date="2024-11-01T15:15:00Z">
        <w:r w:rsidR="4407682A" w:rsidRPr="084E2F52" w:rsidDel="007216FC">
          <w:rPr>
            <w:rFonts w:cs="Arial"/>
            <w:color w:val="000000" w:themeColor="text1"/>
          </w:rPr>
          <w:delText xml:space="preserve"> Planning Assumptions, it shall do so as soon as reasonably practicable and, in any event, within five Business Days of the User Application Date and shall:</w:delText>
        </w:r>
      </w:del>
    </w:p>
    <w:p w14:paraId="12FF2BB8" w14:textId="08843CD6" w:rsidR="00E25684" w:rsidRPr="00AF5520" w:rsidDel="007216FC" w:rsidRDefault="00E25684" w:rsidP="00B33A64">
      <w:pPr>
        <w:spacing w:after="0"/>
        <w:rPr>
          <w:del w:id="555" w:author="Angela Quinn (NESO)" w:date="2024-11-01T15:15:00Z"/>
          <w:rFonts w:cs="Arial"/>
          <w:color w:val="000000"/>
        </w:rPr>
      </w:pPr>
    </w:p>
    <w:p w14:paraId="623CEB9D" w14:textId="2C7100D8" w:rsidR="00E25684" w:rsidRPr="00AF5520" w:rsidDel="007216FC" w:rsidRDefault="00E92F8B" w:rsidP="00B33A64">
      <w:pPr>
        <w:tabs>
          <w:tab w:val="num" w:pos="1418"/>
        </w:tabs>
        <w:spacing w:after="0"/>
        <w:ind w:left="1440" w:hanging="731"/>
        <w:rPr>
          <w:del w:id="556" w:author="Angela Quinn (NESO)" w:date="2024-11-01T15:15:00Z"/>
          <w:rFonts w:cs="Arial"/>
          <w:color w:val="000000"/>
        </w:rPr>
      </w:pPr>
      <w:del w:id="557" w:author="Angela Quinn (NESO)" w:date="2024-11-01T15:15:00Z">
        <w:r w:rsidRPr="00AF5520" w:rsidDel="007216FC">
          <w:rPr>
            <w:rFonts w:cs="Arial"/>
            <w:color w:val="000000"/>
          </w:rPr>
          <w:delText>2.2.1</w:delText>
        </w:r>
        <w:r w:rsidRPr="00AF5520" w:rsidDel="007216FC">
          <w:rPr>
            <w:rFonts w:cs="Arial"/>
            <w:color w:val="000000"/>
          </w:rPr>
          <w:tab/>
        </w:r>
        <w:r w:rsidR="00E25684" w:rsidRPr="00AF5520" w:rsidDel="007216FC">
          <w:rPr>
            <w:rFonts w:cs="Arial"/>
            <w:color w:val="000000"/>
          </w:rPr>
          <w:delText xml:space="preserve">immediately provide to each Transmission Owner such parts of the set of </w:delText>
        </w:r>
      </w:del>
      <w:del w:id="558" w:author="Angela Quinn (NESO)" w:date="2024-10-09T17:28:00Z">
        <w:r w:rsidR="00E25684" w:rsidRPr="00AF5520" w:rsidDel="00126EEB">
          <w:rPr>
            <w:rFonts w:cs="Arial"/>
            <w:color w:val="000000"/>
          </w:rPr>
          <w:delText>Statement of Works</w:delText>
        </w:r>
      </w:del>
      <w:del w:id="559" w:author="Angela Quinn (NESO)" w:date="2024-11-01T15:15:00Z">
        <w:r w:rsidR="00E25684" w:rsidRPr="00AF5520" w:rsidDel="007216FC">
          <w:rPr>
            <w:rFonts w:cs="Arial"/>
            <w:color w:val="000000"/>
          </w:rPr>
          <w:delText xml:space="preserve"> Planning Assumptions as </w:delText>
        </w:r>
        <w:r w:rsidR="002B2E6D" w:rsidDel="007216FC">
          <w:rPr>
            <w:rFonts w:cs="Arial"/>
            <w:color w:val="000000"/>
          </w:rPr>
          <w:delText>The Company</w:delText>
        </w:r>
        <w:r w:rsidR="00E25684" w:rsidRPr="00AF5520" w:rsidDel="007216FC">
          <w:rPr>
            <w:rFonts w:cs="Arial"/>
            <w:color w:val="000000"/>
          </w:rPr>
          <w:delText xml:space="preserve"> reasonably determines are likely to materially affect such Transmission Owner’s Transmission System; and</w:delText>
        </w:r>
      </w:del>
    </w:p>
    <w:p w14:paraId="5627C199" w14:textId="063A19AB" w:rsidR="00E25684" w:rsidRPr="00AF5520" w:rsidDel="007216FC" w:rsidRDefault="00E25684" w:rsidP="00B33A64">
      <w:pPr>
        <w:tabs>
          <w:tab w:val="num" w:pos="1418"/>
        </w:tabs>
        <w:spacing w:after="0"/>
        <w:ind w:left="1418" w:hanging="709"/>
        <w:rPr>
          <w:del w:id="560" w:author="Angela Quinn (NESO)" w:date="2024-11-01T15:15:00Z"/>
          <w:rFonts w:cs="Arial"/>
          <w:color w:val="000000"/>
        </w:rPr>
      </w:pPr>
    </w:p>
    <w:p w14:paraId="4E3AE312" w14:textId="048EBC68" w:rsidR="00E25684" w:rsidRPr="00AF5520" w:rsidDel="007216FC" w:rsidRDefault="00E92F8B" w:rsidP="00B33A64">
      <w:pPr>
        <w:tabs>
          <w:tab w:val="num" w:pos="1418"/>
        </w:tabs>
        <w:spacing w:after="0"/>
        <w:ind w:left="1440" w:hanging="731"/>
        <w:rPr>
          <w:del w:id="561" w:author="Angela Quinn (NESO)" w:date="2024-11-01T15:15:00Z"/>
          <w:rFonts w:cs="Arial"/>
          <w:color w:val="000000"/>
        </w:rPr>
      </w:pPr>
      <w:del w:id="562" w:author="Angela Quinn (NESO)" w:date="2024-11-01T15:15:00Z">
        <w:r w:rsidRPr="00AF5520" w:rsidDel="007216FC">
          <w:rPr>
            <w:rFonts w:cs="Arial"/>
            <w:color w:val="000000"/>
          </w:rPr>
          <w:delText>2.2.2</w:delText>
        </w:r>
        <w:r w:rsidRPr="00AF5520" w:rsidDel="007216FC">
          <w:rPr>
            <w:rFonts w:cs="Arial"/>
            <w:color w:val="000000"/>
          </w:rPr>
          <w:tab/>
        </w:r>
        <w:r w:rsidR="00E25684" w:rsidRPr="00AF5520" w:rsidDel="007216FC">
          <w:rPr>
            <w:rFonts w:cs="Arial"/>
            <w:color w:val="000000"/>
          </w:rPr>
          <w:delText xml:space="preserve">at the same time as </w:delText>
        </w:r>
      </w:del>
      <w:del w:id="563" w:author="Angela Quinn (NESO)" w:date="2024-10-09T17:28:00Z">
        <w:r w:rsidR="00E25684" w:rsidRPr="00AF5520" w:rsidDel="00126EEB">
          <w:rPr>
            <w:rFonts w:cs="Arial"/>
            <w:color w:val="000000"/>
          </w:rPr>
          <w:delText>Statement of Works</w:delText>
        </w:r>
      </w:del>
      <w:del w:id="564" w:author="Angela Quinn (NESO)" w:date="2024-11-01T15:15:00Z">
        <w:r w:rsidR="00E25684" w:rsidRPr="00AF5520" w:rsidDel="007216FC">
          <w:rPr>
            <w:rFonts w:cs="Arial"/>
            <w:color w:val="000000"/>
          </w:rPr>
          <w:delText xml:space="preserve"> Planning Assumptions are provided to any Transmission Owner(s) pursuant to sub-paragraph 2.2.1, either:</w:delText>
        </w:r>
      </w:del>
    </w:p>
    <w:p w14:paraId="4426173C" w14:textId="72DEA690" w:rsidR="00E25684" w:rsidRPr="00AF5520" w:rsidDel="007216FC" w:rsidRDefault="00E25684" w:rsidP="00B33A64">
      <w:pPr>
        <w:spacing w:after="0"/>
        <w:rPr>
          <w:del w:id="565" w:author="Angela Quinn (NESO)" w:date="2024-11-01T15:15:00Z"/>
          <w:rFonts w:cs="Arial"/>
          <w:color w:val="000000"/>
        </w:rPr>
      </w:pPr>
    </w:p>
    <w:p w14:paraId="04562FA5" w14:textId="2D6F1C27" w:rsidR="00E92F8B" w:rsidRPr="00AF5520" w:rsidDel="007216FC" w:rsidRDefault="00E92F8B" w:rsidP="00B33A64">
      <w:pPr>
        <w:tabs>
          <w:tab w:val="num" w:pos="2127"/>
        </w:tabs>
        <w:spacing w:after="0"/>
        <w:ind w:left="2160" w:hanging="742"/>
        <w:rPr>
          <w:del w:id="566" w:author="Angela Quinn (NESO)" w:date="2024-11-01T15:15:00Z"/>
          <w:rFonts w:cs="Arial"/>
          <w:color w:val="000000"/>
        </w:rPr>
      </w:pPr>
      <w:del w:id="567" w:author="Angela Quinn (NESO)" w:date="2024-11-01T15:15:00Z">
        <w:r w:rsidRPr="00AF5520" w:rsidDel="007216FC">
          <w:rPr>
            <w:rFonts w:cs="Arial"/>
            <w:color w:val="000000"/>
          </w:rPr>
          <w:delText>2.2.2.1</w:delText>
        </w:r>
        <w:r w:rsidRPr="00AF5520" w:rsidDel="007216FC">
          <w:rPr>
            <w:rFonts w:cs="Arial"/>
            <w:color w:val="000000"/>
          </w:rPr>
          <w:tab/>
        </w:r>
        <w:r w:rsidR="00E25684" w:rsidRPr="00AF5520" w:rsidDel="007216FC">
          <w:rPr>
            <w:rFonts w:cs="Arial"/>
            <w:color w:val="000000"/>
          </w:rPr>
          <w:delText xml:space="preserve">identify </w:delText>
        </w:r>
        <w:r w:rsidR="002B2E6D" w:rsidDel="007216FC">
          <w:rPr>
            <w:rFonts w:cs="Arial"/>
            <w:color w:val="000000"/>
          </w:rPr>
          <w:delText>The Company</w:delText>
        </w:r>
        <w:r w:rsidR="00E25684" w:rsidRPr="00AF5520" w:rsidDel="007216FC">
          <w:rPr>
            <w:rFonts w:cs="Arial"/>
            <w:color w:val="000000"/>
          </w:rPr>
          <w:delText xml:space="preserve"> </w:delText>
        </w:r>
      </w:del>
      <w:del w:id="568" w:author="Angela Quinn (NESO)" w:date="2024-10-09T17:29:00Z">
        <w:r w:rsidR="00E25684" w:rsidRPr="00AF5520" w:rsidDel="008E3F65">
          <w:rPr>
            <w:rFonts w:cs="Arial"/>
            <w:color w:val="000000"/>
          </w:rPr>
          <w:delText xml:space="preserve">Request </w:delText>
        </w:r>
      </w:del>
      <w:del w:id="569" w:author="Angela Quinn (NESO)" w:date="2024-11-01T15:15:00Z">
        <w:r w:rsidR="00E25684" w:rsidRPr="00AF5520" w:rsidDel="007216FC">
          <w:rPr>
            <w:rFonts w:cs="Arial"/>
            <w:color w:val="000000"/>
          </w:rPr>
          <w:delText xml:space="preserve">for a </w:delText>
        </w:r>
      </w:del>
      <w:del w:id="570" w:author="Angela Quinn (NESO)" w:date="2024-10-09T17:29:00Z">
        <w:r w:rsidR="00E25684" w:rsidRPr="00AF5520" w:rsidDel="008E3F65">
          <w:rPr>
            <w:rFonts w:cs="Arial"/>
            <w:color w:val="000000"/>
          </w:rPr>
          <w:delText>Statement of Works</w:delText>
        </w:r>
      </w:del>
      <w:del w:id="571" w:author="Angela Quinn (NESO)" w:date="2024-11-01T15:15:00Z">
        <w:r w:rsidR="00E25684" w:rsidRPr="00AF5520" w:rsidDel="007216FC">
          <w:rPr>
            <w:rFonts w:cs="Arial"/>
            <w:color w:val="000000"/>
          </w:rPr>
          <w:delText xml:space="preserve"> already submitted to such Transmission Owner under sub-paragraphs 1.1.1 or 1.1.2 to which the </w:delText>
        </w:r>
      </w:del>
      <w:del w:id="572" w:author="Angela Quinn (NESO)" w:date="2024-10-09T17:38:00Z">
        <w:r w:rsidR="00E25684" w:rsidRPr="00AF5520" w:rsidDel="00665A74">
          <w:rPr>
            <w:rFonts w:cs="Arial"/>
            <w:color w:val="000000"/>
          </w:rPr>
          <w:delText>Statement of Works</w:delText>
        </w:r>
      </w:del>
      <w:del w:id="573" w:author="Angela Quinn (NESO)" w:date="2024-11-01T15:15:00Z">
        <w:r w:rsidR="00E25684" w:rsidRPr="00AF5520" w:rsidDel="007216FC">
          <w:rPr>
            <w:rFonts w:cs="Arial"/>
            <w:color w:val="000000"/>
          </w:rPr>
          <w:delText xml:space="preserve"> Planning Assumptions relate; or</w:delText>
        </w:r>
      </w:del>
    </w:p>
    <w:p w14:paraId="796E6E0E" w14:textId="1A97DFF5" w:rsidR="00E92F8B" w:rsidRPr="00AF5520" w:rsidDel="007216FC" w:rsidRDefault="00E92F8B" w:rsidP="00B33A64">
      <w:pPr>
        <w:tabs>
          <w:tab w:val="num" w:pos="2127"/>
        </w:tabs>
        <w:spacing w:after="0"/>
        <w:ind w:left="2160" w:hanging="742"/>
        <w:rPr>
          <w:del w:id="574" w:author="Angela Quinn (NESO)" w:date="2024-11-01T15:15:00Z"/>
          <w:rFonts w:cs="Arial"/>
          <w:color w:val="000000"/>
        </w:rPr>
      </w:pPr>
    </w:p>
    <w:p w14:paraId="1C811A3B" w14:textId="36ECB1F7" w:rsidR="00E25684" w:rsidRPr="00AF5520" w:rsidDel="007216FC" w:rsidRDefault="00E92F8B" w:rsidP="00B33A64">
      <w:pPr>
        <w:tabs>
          <w:tab w:val="num" w:pos="2127"/>
        </w:tabs>
        <w:spacing w:after="0"/>
        <w:ind w:left="2160" w:hanging="742"/>
        <w:rPr>
          <w:del w:id="575" w:author="Angela Quinn (NESO)" w:date="2024-11-01T15:15:00Z"/>
          <w:rFonts w:cs="Arial"/>
          <w:color w:val="000000"/>
        </w:rPr>
      </w:pPr>
      <w:del w:id="576" w:author="Angela Quinn (NESO)" w:date="2024-11-01T15:15:00Z">
        <w:r w:rsidRPr="00AF5520" w:rsidDel="007216FC">
          <w:rPr>
            <w:rFonts w:cs="Arial"/>
            <w:color w:val="000000"/>
          </w:rPr>
          <w:delText>2.2.2.2</w:delText>
        </w:r>
        <w:r w:rsidRPr="00AF5520" w:rsidDel="007216FC">
          <w:rPr>
            <w:rFonts w:cs="Arial"/>
            <w:color w:val="000000"/>
          </w:rPr>
          <w:tab/>
        </w:r>
        <w:r w:rsidR="00E25684" w:rsidRPr="00AF5520" w:rsidDel="007216FC">
          <w:rPr>
            <w:rFonts w:cs="Arial"/>
            <w:color w:val="000000"/>
          </w:rPr>
          <w:delText xml:space="preserve">submit a new </w:delText>
        </w:r>
        <w:r w:rsidR="002B2E6D" w:rsidDel="007216FC">
          <w:rPr>
            <w:rFonts w:cs="Arial"/>
            <w:color w:val="000000"/>
          </w:rPr>
          <w:delText>The Company</w:delText>
        </w:r>
        <w:r w:rsidR="00E25684" w:rsidRPr="00AF5520" w:rsidDel="007216FC">
          <w:rPr>
            <w:rFonts w:cs="Arial"/>
            <w:color w:val="000000"/>
          </w:rPr>
          <w:delText xml:space="preserve"> </w:delText>
        </w:r>
      </w:del>
      <w:del w:id="577" w:author="Angela Quinn (NESO)" w:date="2024-10-09T17:38:00Z">
        <w:r w:rsidR="00E25684" w:rsidRPr="00AF5520" w:rsidDel="00565F83">
          <w:rPr>
            <w:rFonts w:cs="Arial"/>
            <w:color w:val="000000"/>
          </w:rPr>
          <w:delText xml:space="preserve">Request </w:delText>
        </w:r>
      </w:del>
      <w:del w:id="578" w:author="Angela Quinn (NESO)" w:date="2024-11-01T15:15:00Z">
        <w:r w:rsidR="00E25684" w:rsidRPr="00AF5520" w:rsidDel="007216FC">
          <w:rPr>
            <w:rFonts w:cs="Arial"/>
            <w:color w:val="000000"/>
          </w:rPr>
          <w:delText xml:space="preserve">for a </w:delText>
        </w:r>
      </w:del>
      <w:del w:id="579" w:author="Angela Quinn (NESO)" w:date="2024-10-09T17:38:00Z">
        <w:r w:rsidR="00E25684" w:rsidRPr="00AF5520" w:rsidDel="00565F83">
          <w:rPr>
            <w:rFonts w:cs="Arial"/>
            <w:color w:val="000000"/>
          </w:rPr>
          <w:delText>Statement of Works</w:delText>
        </w:r>
      </w:del>
      <w:del w:id="580" w:author="Angela Quinn (NESO)" w:date="2024-11-01T15:15:00Z">
        <w:r w:rsidR="00E25684" w:rsidRPr="00AF5520" w:rsidDel="007216FC">
          <w:rPr>
            <w:rFonts w:cs="Arial"/>
            <w:color w:val="000000"/>
          </w:rPr>
          <w:delText xml:space="preserve"> to such Transmission Owner pursuant to sub-paragraph 1.1.3. </w:delText>
        </w:r>
      </w:del>
    </w:p>
    <w:p w14:paraId="1FD808C0" w14:textId="31741ECF" w:rsidR="00E25684" w:rsidRPr="00AF5520" w:rsidDel="007216FC" w:rsidRDefault="00E25684" w:rsidP="00B33A64">
      <w:pPr>
        <w:spacing w:after="0"/>
        <w:rPr>
          <w:del w:id="581" w:author="Angela Quinn (NESO)" w:date="2024-11-01T15:15:00Z"/>
          <w:rFonts w:cs="Arial"/>
          <w:color w:val="000000"/>
        </w:rPr>
      </w:pPr>
    </w:p>
    <w:p w14:paraId="3DD473E2" w14:textId="36600A60" w:rsidR="00E92F8B" w:rsidRPr="00AF5520" w:rsidDel="007216FC" w:rsidRDefault="00E92F8B" w:rsidP="00B33A64">
      <w:pPr>
        <w:tabs>
          <w:tab w:val="left" w:pos="720"/>
        </w:tabs>
        <w:spacing w:after="0"/>
        <w:ind w:left="720" w:hanging="720"/>
        <w:rPr>
          <w:del w:id="582" w:author="Angela Quinn (NESO)" w:date="2024-11-01T15:15:00Z"/>
          <w:rFonts w:cs="Arial"/>
          <w:color w:val="000000"/>
        </w:rPr>
      </w:pPr>
      <w:del w:id="583" w:author="Angela Quinn (NESO)" w:date="2024-11-01T15:15:00Z">
        <w:r w:rsidRPr="00AF5520" w:rsidDel="007216FC">
          <w:rPr>
            <w:rFonts w:cs="Arial"/>
            <w:color w:val="000000"/>
          </w:rPr>
          <w:delText>2.3</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shall notify each Transmission Owner which receives </w:delText>
        </w:r>
        <w:r w:rsidR="002B2E6D" w:rsidDel="007216FC">
          <w:rPr>
            <w:rFonts w:cs="Arial"/>
            <w:color w:val="000000"/>
          </w:rPr>
          <w:delText>The Company</w:delText>
        </w:r>
        <w:r w:rsidR="00E25684" w:rsidRPr="00AF5520" w:rsidDel="007216FC">
          <w:rPr>
            <w:rFonts w:cs="Arial"/>
            <w:color w:val="000000"/>
          </w:rPr>
          <w:delText xml:space="preserve"> </w:delText>
        </w:r>
      </w:del>
      <w:del w:id="584" w:author="Angela Quinn (NESO)" w:date="2024-10-09T17:38:00Z">
        <w:r w:rsidR="00E25684" w:rsidRPr="00AF5520" w:rsidDel="00565F83">
          <w:rPr>
            <w:rFonts w:cs="Arial"/>
            <w:color w:val="000000"/>
          </w:rPr>
          <w:delText xml:space="preserve">Request </w:delText>
        </w:r>
      </w:del>
      <w:del w:id="585" w:author="Angela Quinn (NESO)" w:date="2024-11-01T15:15:00Z">
        <w:r w:rsidR="00E25684" w:rsidRPr="00AF5520" w:rsidDel="007216FC">
          <w:rPr>
            <w:rFonts w:cs="Arial"/>
            <w:color w:val="000000"/>
          </w:rPr>
          <w:delText xml:space="preserve">for a </w:delText>
        </w:r>
      </w:del>
      <w:del w:id="586" w:author="Angela Quinn (NESO)" w:date="2024-10-09T17:39:00Z">
        <w:r w:rsidR="00E25684" w:rsidRPr="00AF5520" w:rsidDel="00565F83">
          <w:rPr>
            <w:rFonts w:cs="Arial"/>
            <w:color w:val="000000"/>
          </w:rPr>
          <w:delText>Statement of Works</w:delText>
        </w:r>
      </w:del>
      <w:del w:id="587" w:author="Angela Quinn (NESO)" w:date="2024-11-01T15:15:00Z">
        <w:r w:rsidR="00E25684" w:rsidRPr="00AF5520" w:rsidDel="007216FC">
          <w:rPr>
            <w:rFonts w:cs="Arial"/>
            <w:color w:val="000000"/>
          </w:rPr>
          <w:delText xml:space="preserve"> as soon as reasonably practicable and, in any event, within </w:delText>
        </w:r>
      </w:del>
      <w:del w:id="588" w:author="Angela Quinn (NESO)" w:date="2024-10-11T17:16:00Z">
        <w:r w:rsidR="00E25684" w:rsidRPr="00AF5520" w:rsidDel="00EA6C04">
          <w:rPr>
            <w:rFonts w:cs="Arial"/>
            <w:color w:val="000000"/>
          </w:rPr>
          <w:delText>two</w:delText>
        </w:r>
      </w:del>
      <w:del w:id="589" w:author="Angela Quinn (NESO)" w:date="2024-11-01T15:15:00Z">
        <w:r w:rsidR="00E25684" w:rsidRPr="00AF5520" w:rsidDel="007216FC">
          <w:rPr>
            <w:rFonts w:cs="Arial"/>
            <w:color w:val="000000"/>
          </w:rPr>
          <w:delText xml:space="preserve"> Business Days of the User Application Date, if it does not intend to generate a set of </w:delText>
        </w:r>
      </w:del>
      <w:del w:id="590" w:author="Angela Quinn (NESO)" w:date="2024-10-09T17:39:00Z">
        <w:r w:rsidR="00E25684" w:rsidRPr="00AF5520" w:rsidDel="00565F83">
          <w:rPr>
            <w:rFonts w:cs="Arial"/>
            <w:color w:val="000000"/>
          </w:rPr>
          <w:delText>Statement of Works</w:delText>
        </w:r>
      </w:del>
      <w:del w:id="591" w:author="Angela Quinn (NESO)" w:date="2024-11-01T15:15:00Z">
        <w:r w:rsidR="00E25684" w:rsidRPr="00AF5520" w:rsidDel="007216FC">
          <w:rPr>
            <w:rFonts w:cs="Arial"/>
            <w:color w:val="000000"/>
          </w:rPr>
          <w:delText xml:space="preserve"> Planning Assumptions in respect of the relevant </w:delText>
        </w:r>
      </w:del>
      <w:del w:id="592" w:author="Angela Quinn (NESO)" w:date="2024-10-09T17:39:00Z">
        <w:r w:rsidR="00E25684" w:rsidRPr="00AF5520" w:rsidDel="00565F83">
          <w:rPr>
            <w:rFonts w:cs="Arial"/>
            <w:color w:val="000000"/>
          </w:rPr>
          <w:delText>Statement of Works</w:delText>
        </w:r>
      </w:del>
      <w:del w:id="593" w:author="Angela Quinn (NESO)" w:date="2024-11-01T15:15:00Z">
        <w:r w:rsidR="00E25684" w:rsidRPr="00AF5520" w:rsidDel="007216FC">
          <w:rPr>
            <w:rFonts w:cs="Arial"/>
            <w:color w:val="000000"/>
          </w:rPr>
          <w:delText xml:space="preserve"> Project.  Following such notice the general Planning Assumptions provided to Transmission Owners pursuant to Section D, Part One, paragraph 2.2 shall be deemed to also be </w:delText>
        </w:r>
      </w:del>
      <w:del w:id="594" w:author="Angela Quinn (NESO)" w:date="2024-10-09T17:39:00Z">
        <w:r w:rsidR="00E25684" w:rsidRPr="00AF5520" w:rsidDel="00565F83">
          <w:rPr>
            <w:rFonts w:cs="Arial"/>
            <w:color w:val="000000"/>
          </w:rPr>
          <w:delText>Statement of Works</w:delText>
        </w:r>
      </w:del>
      <w:del w:id="595" w:author="Angela Quinn (NESO)" w:date="2024-11-01T15:15:00Z">
        <w:r w:rsidR="00E25684" w:rsidRPr="00AF5520" w:rsidDel="007216FC">
          <w:rPr>
            <w:rFonts w:cs="Arial"/>
            <w:color w:val="000000"/>
          </w:rPr>
          <w:delText xml:space="preserve"> Planning Assumptions for the purposes of such </w:delText>
        </w:r>
      </w:del>
      <w:del w:id="596" w:author="Angela Quinn (NESO)" w:date="2024-10-09T17:40:00Z">
        <w:r w:rsidR="00E25684" w:rsidRPr="00AF5520" w:rsidDel="00565F83">
          <w:rPr>
            <w:rFonts w:cs="Arial"/>
            <w:color w:val="000000"/>
          </w:rPr>
          <w:delText>Statement of Works</w:delText>
        </w:r>
      </w:del>
      <w:del w:id="597" w:author="Angela Quinn (NESO)" w:date="2024-11-01T15:15:00Z">
        <w:r w:rsidR="00E25684" w:rsidRPr="00AF5520" w:rsidDel="007216FC">
          <w:rPr>
            <w:rFonts w:cs="Arial"/>
            <w:color w:val="000000"/>
          </w:rPr>
          <w:delText xml:space="preserve"> Project.</w:delText>
        </w:r>
      </w:del>
    </w:p>
    <w:p w14:paraId="1A6E7F8B" w14:textId="1D7ADC65" w:rsidR="00E92F8B" w:rsidRPr="00AF5520" w:rsidDel="007216FC" w:rsidRDefault="00E92F8B" w:rsidP="00B33A64">
      <w:pPr>
        <w:tabs>
          <w:tab w:val="left" w:pos="720"/>
        </w:tabs>
        <w:spacing w:after="0"/>
        <w:ind w:left="720" w:hanging="720"/>
        <w:rPr>
          <w:del w:id="598" w:author="Angela Quinn (NESO)" w:date="2024-11-01T15:15:00Z"/>
          <w:rFonts w:cs="Arial"/>
          <w:color w:val="000000"/>
        </w:rPr>
      </w:pPr>
    </w:p>
    <w:p w14:paraId="1C1FB431" w14:textId="6EC132F3" w:rsidR="00E92F8B" w:rsidRPr="00AF5520" w:rsidDel="007216FC" w:rsidRDefault="00E92F8B" w:rsidP="00B33A64">
      <w:pPr>
        <w:tabs>
          <w:tab w:val="left" w:pos="720"/>
        </w:tabs>
        <w:spacing w:after="0"/>
        <w:ind w:left="720" w:hanging="720"/>
        <w:rPr>
          <w:del w:id="599" w:author="Angela Quinn (NESO)" w:date="2024-11-01T15:15:00Z"/>
          <w:rFonts w:cs="Arial"/>
          <w:color w:val="000000"/>
        </w:rPr>
      </w:pPr>
      <w:del w:id="600" w:author="Angela Quinn (NESO)" w:date="2024-11-01T15:15:00Z">
        <w:r w:rsidRPr="00AF5520" w:rsidDel="007216FC">
          <w:rPr>
            <w:rFonts w:cs="Arial"/>
            <w:color w:val="000000"/>
          </w:rPr>
          <w:delText>2.4</w:delText>
        </w:r>
        <w:r w:rsidRPr="00AF5520" w:rsidDel="007216FC">
          <w:rPr>
            <w:rFonts w:cs="Arial"/>
            <w:color w:val="000000"/>
          </w:rPr>
          <w:tab/>
        </w:r>
        <w:r w:rsidR="002B2E6D" w:rsidDel="007216FC">
          <w:rPr>
            <w:rFonts w:cs="Arial"/>
            <w:color w:val="000000"/>
          </w:rPr>
          <w:delText>The Company</w:delText>
        </w:r>
        <w:r w:rsidR="00E25684" w:rsidRPr="00AF5520" w:rsidDel="007216FC">
          <w:rPr>
            <w:rFonts w:cs="Arial"/>
            <w:color w:val="000000"/>
          </w:rPr>
          <w:delText xml:space="preserve"> may, in its discretion, change a set of </w:delText>
        </w:r>
      </w:del>
      <w:del w:id="601" w:author="Angela Quinn (NESO)" w:date="2024-10-09T17:41:00Z">
        <w:r w:rsidR="00E25684" w:rsidRPr="00AF5520" w:rsidDel="00632EAF">
          <w:rPr>
            <w:rFonts w:cs="Arial"/>
            <w:color w:val="000000"/>
          </w:rPr>
          <w:delText>Statement of Works</w:delText>
        </w:r>
      </w:del>
      <w:del w:id="602" w:author="Angela Quinn (NESO)" w:date="2024-11-01T15:15:00Z">
        <w:r w:rsidR="00E25684" w:rsidRPr="00AF5520" w:rsidDel="007216FC">
          <w:rPr>
            <w:rFonts w:cs="Arial"/>
            <w:color w:val="000000"/>
          </w:rPr>
          <w:delText xml:space="preserve"> Planning Assumptions (including any deemed </w:delText>
        </w:r>
      </w:del>
      <w:del w:id="603" w:author="Angela Quinn (NESO)" w:date="2024-10-09T17:41:00Z">
        <w:r w:rsidR="00E25684" w:rsidRPr="00AF5520" w:rsidDel="00632EAF">
          <w:rPr>
            <w:rFonts w:cs="Arial"/>
            <w:color w:val="000000"/>
          </w:rPr>
          <w:delText>Statement of Works</w:delText>
        </w:r>
      </w:del>
      <w:del w:id="604" w:author="Angela Quinn (NESO)" w:date="2024-11-01T15:15:00Z">
        <w:r w:rsidR="00E25684" w:rsidRPr="00AF5520" w:rsidDel="007216FC">
          <w:rPr>
            <w:rFonts w:cs="Arial"/>
            <w:color w:val="000000"/>
          </w:rPr>
          <w:delText xml:space="preserve"> Planning Assumptions under paragraph 2.3) by giving notice to the relevant Transmission Owner(s), at any time up to </w:delText>
        </w:r>
        <w:r w:rsidR="00E25684" w:rsidRPr="00AF5520" w:rsidDel="007216FC">
          <w:rPr>
            <w:rFonts w:cs="Arial"/>
            <w:color w:val="000000"/>
          </w:rPr>
          <w:lastRenderedPageBreak/>
          <w:delText xml:space="preserve">the submission by the Transmission Owner(s) of the TO </w:delText>
        </w:r>
      </w:del>
      <w:del w:id="605" w:author="Angela Quinn (NESO)" w:date="2024-10-09T17:41:00Z">
        <w:r w:rsidR="00E25684" w:rsidRPr="00AF5520" w:rsidDel="00632EAF">
          <w:rPr>
            <w:rFonts w:cs="Arial"/>
            <w:color w:val="000000"/>
          </w:rPr>
          <w:delText>Statement of Works</w:delText>
        </w:r>
      </w:del>
      <w:del w:id="606" w:author="Angela Quinn (NESO)" w:date="2024-11-01T15:15:00Z">
        <w:r w:rsidR="00E25684" w:rsidRPr="00AF5520" w:rsidDel="007216FC">
          <w:rPr>
            <w:rFonts w:cs="Arial"/>
            <w:color w:val="000000"/>
          </w:rPr>
          <w:delText xml:space="preserve"> to which such </w:delText>
        </w:r>
      </w:del>
      <w:del w:id="607" w:author="Angela Quinn (NESO)" w:date="2024-10-09T17:42:00Z">
        <w:r w:rsidR="00E25684" w:rsidRPr="00AF5520" w:rsidDel="00632EAF">
          <w:rPr>
            <w:rFonts w:cs="Arial"/>
            <w:color w:val="000000"/>
          </w:rPr>
          <w:delText>Statement of Works</w:delText>
        </w:r>
      </w:del>
      <w:del w:id="608" w:author="Angela Quinn (NESO)" w:date="2024-11-01T15:15:00Z">
        <w:r w:rsidR="00E25684" w:rsidRPr="00AF5520" w:rsidDel="007216FC">
          <w:rPr>
            <w:rFonts w:cs="Arial"/>
            <w:color w:val="000000"/>
          </w:rPr>
          <w:delText xml:space="preserve"> Planning Assumptions apply.</w:delText>
        </w:r>
      </w:del>
    </w:p>
    <w:p w14:paraId="0750743A" w14:textId="04CC7AEF" w:rsidR="00E92F8B" w:rsidRPr="00AF5520" w:rsidDel="007216FC" w:rsidRDefault="00E92F8B" w:rsidP="00B33A64">
      <w:pPr>
        <w:tabs>
          <w:tab w:val="left" w:pos="720"/>
        </w:tabs>
        <w:spacing w:after="0"/>
        <w:ind w:left="720" w:hanging="720"/>
        <w:rPr>
          <w:del w:id="609" w:author="Angela Quinn (NESO)" w:date="2024-11-01T15:15:00Z"/>
          <w:rFonts w:cs="Arial"/>
          <w:color w:val="000000"/>
        </w:rPr>
      </w:pPr>
    </w:p>
    <w:p w14:paraId="34877FEE" w14:textId="3CC105F0" w:rsidR="00E92F8B" w:rsidRPr="00AF5520" w:rsidDel="007216FC" w:rsidRDefault="00E92F8B" w:rsidP="00B33A64">
      <w:pPr>
        <w:tabs>
          <w:tab w:val="left" w:pos="720"/>
        </w:tabs>
        <w:spacing w:after="0"/>
        <w:ind w:left="720" w:hanging="720"/>
        <w:rPr>
          <w:del w:id="610" w:author="Angela Quinn (NESO)" w:date="2024-11-01T15:15:00Z"/>
          <w:rFonts w:cs="Arial"/>
          <w:color w:val="000000"/>
        </w:rPr>
      </w:pPr>
      <w:del w:id="611" w:author="Angela Quinn (NESO)" w:date="2024-11-01T15:15:00Z">
        <w:r w:rsidRPr="00AF5520" w:rsidDel="007216FC">
          <w:rPr>
            <w:rFonts w:cs="Arial"/>
            <w:color w:val="000000"/>
          </w:rPr>
          <w:delText>2.5</w:delText>
        </w:r>
        <w:r w:rsidRPr="00AF5520" w:rsidDel="007216FC">
          <w:rPr>
            <w:rFonts w:cs="Arial"/>
            <w:color w:val="000000"/>
          </w:rPr>
          <w:tab/>
        </w:r>
        <w:r w:rsidR="00E25684" w:rsidRPr="00AF5520" w:rsidDel="007216FC">
          <w:rPr>
            <w:rFonts w:cs="Arial"/>
            <w:color w:val="000000"/>
          </w:rPr>
          <w:delText xml:space="preserve">A Transmission Owner may submit a request to </w:delText>
        </w:r>
        <w:r w:rsidR="002B2E6D" w:rsidDel="007216FC">
          <w:rPr>
            <w:rFonts w:cs="Arial"/>
            <w:color w:val="000000"/>
          </w:rPr>
          <w:delText>The Company</w:delText>
        </w:r>
        <w:r w:rsidR="00E25684" w:rsidRPr="00AF5520" w:rsidDel="007216FC">
          <w:rPr>
            <w:rFonts w:cs="Arial"/>
            <w:color w:val="000000"/>
          </w:rPr>
          <w:delText xml:space="preserve"> for a change to </w:delText>
        </w:r>
      </w:del>
      <w:del w:id="612" w:author="Angela Quinn (NESO)" w:date="2024-10-09T17:42:00Z">
        <w:r w:rsidR="00E25684" w:rsidRPr="00AF5520" w:rsidDel="00BA6BC7">
          <w:rPr>
            <w:rFonts w:cs="Arial"/>
            <w:color w:val="000000"/>
          </w:rPr>
          <w:delText>Statement of Works</w:delText>
        </w:r>
      </w:del>
      <w:del w:id="613" w:author="Angela Quinn (NESO)" w:date="2024-11-01T15:15:00Z">
        <w:r w:rsidR="00E25684" w:rsidRPr="00AF5520" w:rsidDel="007216FC">
          <w:rPr>
            <w:rFonts w:cs="Arial"/>
            <w:color w:val="000000"/>
          </w:rPr>
          <w:delText xml:space="preserve"> Planning Assumptions it has received pursuant to paragraphs 2.2 or 2.4 or which have been deemed pursuant to paragraph 2.3, provided that such request shall contain a description (in reasonable but not excessive detail) of the reason(s) for the request.</w:delText>
        </w:r>
      </w:del>
    </w:p>
    <w:p w14:paraId="4D43A367" w14:textId="540D8D1F" w:rsidR="00E92F8B" w:rsidRPr="00AF5520" w:rsidDel="007216FC" w:rsidRDefault="00E92F8B" w:rsidP="00B33A64">
      <w:pPr>
        <w:tabs>
          <w:tab w:val="left" w:pos="720"/>
        </w:tabs>
        <w:spacing w:after="0"/>
        <w:ind w:left="720" w:hanging="720"/>
        <w:rPr>
          <w:del w:id="614" w:author="Angela Quinn (NESO)" w:date="2024-11-01T15:15:00Z"/>
          <w:rFonts w:cs="Arial"/>
          <w:color w:val="000000"/>
        </w:rPr>
      </w:pPr>
    </w:p>
    <w:p w14:paraId="36E08D5F" w14:textId="487C0B4E" w:rsidR="00E25684" w:rsidRPr="00AF5520" w:rsidDel="007216FC" w:rsidRDefault="00E92F8B" w:rsidP="00B33A64">
      <w:pPr>
        <w:tabs>
          <w:tab w:val="left" w:pos="720"/>
        </w:tabs>
        <w:spacing w:after="0"/>
        <w:ind w:left="720" w:hanging="720"/>
        <w:rPr>
          <w:del w:id="615" w:author="Angela Quinn (NESO)" w:date="2024-11-01T15:15:00Z"/>
          <w:rFonts w:cs="Arial"/>
          <w:color w:val="000000"/>
        </w:rPr>
      </w:pPr>
      <w:del w:id="616" w:author="Angela Quinn (NESO)" w:date="2024-11-01T15:15:00Z">
        <w:r w:rsidRPr="00AF5520" w:rsidDel="007216FC">
          <w:rPr>
            <w:rFonts w:cs="Arial"/>
            <w:color w:val="000000"/>
          </w:rPr>
          <w:delText>2.6</w:delText>
        </w:r>
        <w:r w:rsidRPr="00AF5520" w:rsidDel="007216FC">
          <w:rPr>
            <w:rFonts w:cs="Arial"/>
            <w:color w:val="000000"/>
          </w:rPr>
          <w:tab/>
        </w:r>
        <w:r w:rsidR="00E25684" w:rsidRPr="00AF5520" w:rsidDel="007216FC">
          <w:rPr>
            <w:rFonts w:cs="Arial"/>
            <w:color w:val="000000"/>
          </w:rPr>
          <w:delText xml:space="preserve">If </w:delText>
        </w:r>
        <w:r w:rsidR="002B2E6D" w:rsidDel="007216FC">
          <w:rPr>
            <w:rFonts w:cs="Arial"/>
            <w:color w:val="000000"/>
          </w:rPr>
          <w:delText>The Company</w:delText>
        </w:r>
        <w:r w:rsidR="00E25684" w:rsidRPr="00AF5520" w:rsidDel="007216FC">
          <w:rPr>
            <w:rFonts w:cs="Arial"/>
            <w:color w:val="000000"/>
          </w:rPr>
          <w:delText xml:space="preserve"> receives a request for a change to </w:delText>
        </w:r>
      </w:del>
      <w:del w:id="617" w:author="Angela Quinn (NESO)" w:date="2024-10-09T17:42:00Z">
        <w:r w:rsidR="00E25684" w:rsidRPr="00AF5520" w:rsidDel="00BA6BC7">
          <w:rPr>
            <w:rFonts w:cs="Arial"/>
            <w:color w:val="000000"/>
          </w:rPr>
          <w:delText>Statement of Works</w:delText>
        </w:r>
      </w:del>
      <w:del w:id="618" w:author="Angela Quinn (NESO)" w:date="2024-11-01T15:15:00Z">
        <w:r w:rsidR="00E25684" w:rsidRPr="00AF5520" w:rsidDel="007216FC">
          <w:rPr>
            <w:rFonts w:cs="Arial"/>
            <w:color w:val="000000"/>
          </w:rPr>
          <w:delText xml:space="preserve"> Planning Assumptions pursuant to paragraph 2.5 it shall, as soon as reasonably practicable:</w:delText>
        </w:r>
      </w:del>
    </w:p>
    <w:p w14:paraId="5F9C3F04" w14:textId="59CA8B1F" w:rsidR="00E25684" w:rsidRPr="00AF5520" w:rsidDel="007216FC" w:rsidRDefault="00E25684" w:rsidP="00B33A64">
      <w:pPr>
        <w:spacing w:after="0"/>
        <w:rPr>
          <w:del w:id="619" w:author="Angela Quinn (NESO)" w:date="2024-11-01T15:15:00Z"/>
          <w:rFonts w:cs="Arial"/>
          <w:color w:val="000000"/>
        </w:rPr>
      </w:pPr>
    </w:p>
    <w:p w14:paraId="082A5D90" w14:textId="208B81A9" w:rsidR="00E92F8B" w:rsidRPr="00AF5520" w:rsidDel="007216FC" w:rsidRDefault="00E92F8B" w:rsidP="00B33A64">
      <w:pPr>
        <w:tabs>
          <w:tab w:val="left" w:pos="1440"/>
        </w:tabs>
        <w:spacing w:after="0"/>
        <w:ind w:left="1440" w:hanging="731"/>
        <w:rPr>
          <w:del w:id="620" w:author="Angela Quinn (NESO)" w:date="2024-11-01T15:15:00Z"/>
          <w:rFonts w:cs="Arial"/>
          <w:color w:val="000000"/>
        </w:rPr>
      </w:pPr>
      <w:del w:id="621" w:author="Angela Quinn (NESO)" w:date="2024-11-01T15:15:00Z">
        <w:r w:rsidRPr="00AF5520" w:rsidDel="007216FC">
          <w:rPr>
            <w:rFonts w:cs="Arial"/>
            <w:color w:val="000000"/>
          </w:rPr>
          <w:delText>2.6.1</w:delText>
        </w:r>
        <w:r w:rsidRPr="00AF5520" w:rsidDel="007216FC">
          <w:rPr>
            <w:rFonts w:cs="Arial"/>
            <w:color w:val="000000"/>
          </w:rPr>
          <w:tab/>
        </w:r>
        <w:r w:rsidR="00E25684" w:rsidRPr="00AF5520" w:rsidDel="007216FC">
          <w:rPr>
            <w:rFonts w:cs="Arial"/>
            <w:color w:val="000000"/>
          </w:rPr>
          <w:delText xml:space="preserve">notify the Transmission Owner submitting the request and any other Transmission Owner, which is likely to be materially affected by the requested change, whether or not and, where relevant, how </w:delText>
        </w:r>
        <w:r w:rsidR="002B2E6D" w:rsidDel="007216FC">
          <w:rPr>
            <w:rFonts w:cs="Arial"/>
            <w:color w:val="000000"/>
          </w:rPr>
          <w:delText>The Company</w:delText>
        </w:r>
        <w:r w:rsidR="00E25684" w:rsidRPr="00AF5520" w:rsidDel="007216FC">
          <w:rPr>
            <w:rFonts w:cs="Arial"/>
            <w:color w:val="000000"/>
          </w:rPr>
          <w:delText xml:space="preserve"> intends to accommodate such request; and</w:delText>
        </w:r>
      </w:del>
    </w:p>
    <w:p w14:paraId="5C54205F" w14:textId="22F9E11A" w:rsidR="00E92F8B" w:rsidRPr="00AF5520" w:rsidDel="007216FC" w:rsidRDefault="00E92F8B" w:rsidP="00B33A64">
      <w:pPr>
        <w:tabs>
          <w:tab w:val="left" w:pos="1440"/>
        </w:tabs>
        <w:spacing w:after="0"/>
        <w:ind w:left="1440" w:hanging="731"/>
        <w:rPr>
          <w:del w:id="622" w:author="Angela Quinn (NESO)" w:date="2024-11-01T15:15:00Z"/>
          <w:rFonts w:cs="Arial"/>
          <w:color w:val="000000"/>
        </w:rPr>
      </w:pPr>
    </w:p>
    <w:p w14:paraId="226ACC28" w14:textId="4BD602EA" w:rsidR="00E25684" w:rsidRPr="00AF5520" w:rsidDel="007216FC" w:rsidRDefault="00E92F8B" w:rsidP="00B33A64">
      <w:pPr>
        <w:tabs>
          <w:tab w:val="left" w:pos="1440"/>
        </w:tabs>
        <w:spacing w:after="0"/>
        <w:ind w:left="1440" w:hanging="731"/>
        <w:rPr>
          <w:del w:id="623" w:author="Angela Quinn (NESO)" w:date="2024-11-01T15:15:00Z"/>
          <w:rFonts w:cs="Arial"/>
          <w:color w:val="000000"/>
        </w:rPr>
      </w:pPr>
      <w:del w:id="624" w:author="Angela Quinn (NESO)" w:date="2024-11-01T15:15:00Z">
        <w:r w:rsidRPr="00AF5520" w:rsidDel="007216FC">
          <w:rPr>
            <w:rFonts w:cs="Arial"/>
            <w:color w:val="000000"/>
          </w:rPr>
          <w:delText>2.6.2</w:delText>
        </w:r>
        <w:r w:rsidRPr="00AF5520" w:rsidDel="007216FC">
          <w:rPr>
            <w:rFonts w:cs="Arial"/>
            <w:color w:val="000000"/>
          </w:rPr>
          <w:tab/>
        </w:r>
        <w:r w:rsidR="00E25684" w:rsidRPr="00AF5520" w:rsidDel="007216FC">
          <w:rPr>
            <w:rFonts w:cs="Arial"/>
            <w:color w:val="000000"/>
          </w:rPr>
          <w:delText xml:space="preserve">where relevant, change and re-issue such </w:delText>
        </w:r>
      </w:del>
      <w:del w:id="625" w:author="Angela Quinn (NESO)" w:date="2024-10-09T17:43:00Z">
        <w:r w:rsidR="00E25684" w:rsidRPr="00AF5520" w:rsidDel="00BA6BC7">
          <w:rPr>
            <w:rFonts w:cs="Arial"/>
            <w:color w:val="000000"/>
          </w:rPr>
          <w:delText>Statement of Works</w:delText>
        </w:r>
      </w:del>
      <w:del w:id="626" w:author="Angela Quinn (NESO)" w:date="2024-11-01T15:15:00Z">
        <w:r w:rsidR="00E25684" w:rsidRPr="00AF5520" w:rsidDel="007216FC">
          <w:rPr>
            <w:rFonts w:cs="Arial"/>
            <w:color w:val="000000"/>
          </w:rPr>
          <w:delText xml:space="preserve"> Planning Assumptions accordingly.</w:delText>
        </w:r>
      </w:del>
    </w:p>
    <w:p w14:paraId="7626E6BB" w14:textId="6C3AB34E" w:rsidR="00E25684" w:rsidRPr="00AF5520" w:rsidDel="007216FC" w:rsidRDefault="00E25684" w:rsidP="00B33A64">
      <w:pPr>
        <w:spacing w:after="0"/>
        <w:rPr>
          <w:del w:id="627" w:author="Angela Quinn (NESO)" w:date="2024-11-01T15:15:00Z"/>
          <w:rFonts w:cs="Arial"/>
          <w:color w:val="000000"/>
        </w:rPr>
      </w:pPr>
    </w:p>
    <w:p w14:paraId="4D6E89B8" w14:textId="61B0FB1D" w:rsidR="00E25684" w:rsidRPr="00AF5520" w:rsidDel="007216FC" w:rsidRDefault="00E92F8B" w:rsidP="00B33A64">
      <w:pPr>
        <w:tabs>
          <w:tab w:val="left" w:pos="720"/>
        </w:tabs>
        <w:spacing w:after="0"/>
        <w:ind w:left="720" w:hanging="720"/>
        <w:rPr>
          <w:del w:id="628" w:author="Angela Quinn (NESO)" w:date="2024-11-01T15:15:00Z"/>
          <w:rFonts w:cs="Arial"/>
          <w:color w:val="000000"/>
        </w:rPr>
      </w:pPr>
      <w:del w:id="629" w:author="Angela Quinn (NESO)" w:date="2024-11-01T15:15:00Z">
        <w:r w:rsidRPr="00AF5520" w:rsidDel="007216FC">
          <w:rPr>
            <w:rFonts w:cs="Arial"/>
            <w:color w:val="000000"/>
          </w:rPr>
          <w:delText>2.7</w:delText>
        </w:r>
        <w:r w:rsidRPr="00AF5520" w:rsidDel="007216FC">
          <w:rPr>
            <w:rFonts w:cs="Arial"/>
            <w:color w:val="000000"/>
          </w:rPr>
          <w:tab/>
        </w:r>
        <w:r w:rsidR="00E25684" w:rsidRPr="00AF5520" w:rsidDel="007216FC">
          <w:rPr>
            <w:rFonts w:cs="Arial"/>
            <w:color w:val="000000"/>
          </w:rPr>
          <w:delText>A Transmission Owner may refer to the Authority as a Dispute in accordance with Section H, paragraph 4.1:</w:delText>
        </w:r>
      </w:del>
    </w:p>
    <w:p w14:paraId="24A6465D" w14:textId="5D9E6EC9" w:rsidR="00E25684" w:rsidRPr="00AF5520" w:rsidDel="007216FC" w:rsidRDefault="00E25684" w:rsidP="00B33A64">
      <w:pPr>
        <w:spacing w:after="0"/>
        <w:rPr>
          <w:del w:id="630" w:author="Angela Quinn (NESO)" w:date="2024-11-01T15:15:00Z"/>
          <w:rFonts w:cs="Arial"/>
          <w:color w:val="000000"/>
        </w:rPr>
      </w:pPr>
    </w:p>
    <w:p w14:paraId="19E6348E" w14:textId="073F6349" w:rsidR="00E25684" w:rsidRPr="00AF5520" w:rsidDel="007216FC" w:rsidRDefault="00E92F8B" w:rsidP="00B33A64">
      <w:pPr>
        <w:tabs>
          <w:tab w:val="num" w:pos="1418"/>
        </w:tabs>
        <w:spacing w:after="0"/>
        <w:ind w:left="709"/>
        <w:rPr>
          <w:del w:id="631" w:author="Angela Quinn (NESO)" w:date="2024-11-01T15:15:00Z"/>
          <w:rFonts w:cs="Arial"/>
          <w:color w:val="000000"/>
        </w:rPr>
      </w:pPr>
      <w:del w:id="632" w:author="Angela Quinn (NESO)" w:date="2024-11-01T15:15:00Z">
        <w:r w:rsidRPr="00AF5520" w:rsidDel="007216FC">
          <w:rPr>
            <w:rFonts w:cs="Arial"/>
            <w:color w:val="000000"/>
          </w:rPr>
          <w:delText>2.7.1</w:delText>
        </w:r>
        <w:r w:rsidRPr="00AF5520" w:rsidDel="007216FC">
          <w:rPr>
            <w:rFonts w:cs="Arial"/>
            <w:color w:val="000000"/>
          </w:rPr>
          <w:tab/>
        </w:r>
        <w:r w:rsidR="00E25684" w:rsidRPr="00AF5520" w:rsidDel="007216FC">
          <w:rPr>
            <w:rFonts w:cs="Arial"/>
            <w:color w:val="000000"/>
          </w:rPr>
          <w:delText xml:space="preserve">any notice received from </w:delText>
        </w:r>
        <w:r w:rsidR="002B2E6D" w:rsidDel="007216FC">
          <w:rPr>
            <w:rFonts w:cs="Arial"/>
            <w:color w:val="000000"/>
          </w:rPr>
          <w:delText>The Company</w:delText>
        </w:r>
        <w:r w:rsidR="00E25684" w:rsidRPr="00AF5520" w:rsidDel="007216FC">
          <w:rPr>
            <w:rFonts w:cs="Arial"/>
            <w:color w:val="000000"/>
          </w:rPr>
          <w:delText xml:space="preserve"> under 2.6.1; or</w:delText>
        </w:r>
      </w:del>
    </w:p>
    <w:p w14:paraId="2F7AEC1A" w14:textId="25D0A603" w:rsidR="00E25684" w:rsidRPr="00AF5520" w:rsidDel="007216FC" w:rsidRDefault="00E25684" w:rsidP="00B33A64">
      <w:pPr>
        <w:tabs>
          <w:tab w:val="num" w:pos="1418"/>
        </w:tabs>
        <w:spacing w:after="0"/>
        <w:ind w:left="1418" w:hanging="709"/>
        <w:rPr>
          <w:del w:id="633" w:author="Angela Quinn (NESO)" w:date="2024-11-01T15:15:00Z"/>
          <w:rFonts w:cs="Arial"/>
          <w:color w:val="000000"/>
        </w:rPr>
      </w:pPr>
    </w:p>
    <w:p w14:paraId="19C063FC" w14:textId="00A33273" w:rsidR="00E25684" w:rsidRPr="00AF5520" w:rsidDel="007216FC" w:rsidRDefault="00E92F8B" w:rsidP="00B33A64">
      <w:pPr>
        <w:tabs>
          <w:tab w:val="num" w:pos="1418"/>
        </w:tabs>
        <w:spacing w:after="0"/>
        <w:ind w:left="1440" w:hanging="731"/>
        <w:rPr>
          <w:del w:id="634" w:author="Angela Quinn (NESO)" w:date="2024-11-01T15:15:00Z"/>
          <w:rFonts w:cs="Arial"/>
          <w:color w:val="000000"/>
        </w:rPr>
      </w:pPr>
      <w:del w:id="635" w:author="Angela Quinn (NESO)" w:date="2024-11-01T15:15:00Z">
        <w:r w:rsidRPr="00AF5520" w:rsidDel="007216FC">
          <w:rPr>
            <w:rFonts w:cs="Arial"/>
            <w:color w:val="000000"/>
          </w:rPr>
          <w:delText>2.7.</w:delText>
        </w:r>
        <w:r w:rsidR="005E2A30" w:rsidRPr="00AF5520" w:rsidDel="007216FC">
          <w:rPr>
            <w:rFonts w:cs="Arial"/>
            <w:color w:val="000000"/>
          </w:rPr>
          <w:delText>2</w:delText>
        </w:r>
        <w:r w:rsidRPr="00AF5520" w:rsidDel="007216FC">
          <w:rPr>
            <w:rFonts w:cs="Arial"/>
            <w:color w:val="000000"/>
          </w:rPr>
          <w:tab/>
        </w:r>
        <w:r w:rsidR="00E25684" w:rsidRPr="00AF5520" w:rsidDel="007216FC">
          <w:rPr>
            <w:rFonts w:cs="Arial"/>
            <w:color w:val="000000"/>
          </w:rPr>
          <w:delText xml:space="preserve">any failure by </w:delText>
        </w:r>
        <w:r w:rsidR="002B2E6D" w:rsidDel="007216FC">
          <w:rPr>
            <w:rFonts w:cs="Arial"/>
            <w:color w:val="000000"/>
          </w:rPr>
          <w:delText>The Company</w:delText>
        </w:r>
        <w:r w:rsidR="00E25684" w:rsidRPr="00AF5520" w:rsidDel="007216FC">
          <w:rPr>
            <w:rFonts w:cs="Arial"/>
            <w:color w:val="000000"/>
          </w:rPr>
          <w:delText xml:space="preserve"> to respond to a request made by such Transmission Owner under paragraph 2.5 within a reasonable period of time, taking into account the nature, complexity and urgency of the request. </w:delText>
        </w:r>
      </w:del>
    </w:p>
    <w:p w14:paraId="04C8796A" w14:textId="0FD317FC" w:rsidR="00E25684" w:rsidRPr="00AF5520" w:rsidDel="007216FC" w:rsidRDefault="00E25684" w:rsidP="00B33A64">
      <w:pPr>
        <w:spacing w:after="0"/>
        <w:rPr>
          <w:del w:id="636" w:author="Angela Quinn (NESO)" w:date="2024-11-01T15:15:00Z"/>
          <w:rFonts w:cs="Arial"/>
          <w:color w:val="000000"/>
        </w:rPr>
      </w:pPr>
    </w:p>
    <w:p w14:paraId="19E69A32" w14:textId="323E0343" w:rsidR="00E25684" w:rsidRPr="00AF5520" w:rsidDel="007216FC" w:rsidRDefault="00E25684" w:rsidP="00B33A64">
      <w:pPr>
        <w:spacing w:after="0"/>
        <w:ind w:left="709" w:hanging="709"/>
        <w:rPr>
          <w:del w:id="637" w:author="Angela Quinn (NESO)" w:date="2024-11-01T15:15:00Z"/>
          <w:rFonts w:cs="Arial"/>
          <w:color w:val="000000"/>
        </w:rPr>
      </w:pPr>
      <w:del w:id="638" w:author="Angela Quinn (NESO)" w:date="2024-11-01T15:15:00Z">
        <w:r w:rsidRPr="00AF5520" w:rsidDel="007216FC">
          <w:rPr>
            <w:rFonts w:cs="Arial"/>
            <w:color w:val="000000"/>
          </w:rPr>
          <w:delText>2.</w:delText>
        </w:r>
        <w:r w:rsidR="00E92F8B" w:rsidRPr="00AF5520" w:rsidDel="007216FC">
          <w:rPr>
            <w:rFonts w:cs="Arial"/>
            <w:color w:val="000000"/>
          </w:rPr>
          <w:delText>8</w:delText>
        </w:r>
        <w:r w:rsidR="00E92F8B" w:rsidRPr="00AF5520" w:rsidDel="007216FC">
          <w:rPr>
            <w:rFonts w:cs="Arial"/>
            <w:color w:val="000000"/>
          </w:rPr>
          <w:tab/>
        </w:r>
        <w:r w:rsidRPr="00AF5520" w:rsidDel="007216FC">
          <w:rPr>
            <w:rFonts w:cs="Arial"/>
            <w:color w:val="000000"/>
          </w:rPr>
          <w:delText xml:space="preserve">Notwithstanding any request submitted by a Transmission Owner pursuant to paragraph 2.5 above, each Transmission Owner shall continue to take account the </w:delText>
        </w:r>
      </w:del>
      <w:del w:id="639" w:author="Angela Quinn (NESO)" w:date="2024-10-09T17:43:00Z">
        <w:r w:rsidRPr="00AF5520" w:rsidDel="00BA6BC7">
          <w:rPr>
            <w:rFonts w:cs="Arial"/>
            <w:color w:val="000000"/>
          </w:rPr>
          <w:delText>Statement of Works</w:delText>
        </w:r>
      </w:del>
      <w:del w:id="640" w:author="Angela Quinn (NESO)" w:date="2024-11-01T15:15:00Z">
        <w:r w:rsidRPr="00AF5520" w:rsidDel="007216FC">
          <w:rPr>
            <w:rFonts w:cs="Arial"/>
            <w:color w:val="000000"/>
          </w:rPr>
          <w:delText xml:space="preserve"> Planning Assumptions provided by </w:delText>
        </w:r>
        <w:r w:rsidR="002B2E6D" w:rsidDel="007216FC">
          <w:rPr>
            <w:rFonts w:cs="Arial"/>
            <w:color w:val="000000"/>
          </w:rPr>
          <w:delText>The Company</w:delText>
        </w:r>
        <w:r w:rsidRPr="00AF5520" w:rsidDel="007216FC">
          <w:rPr>
            <w:rFonts w:cs="Arial"/>
            <w:color w:val="000000"/>
          </w:rPr>
          <w:delText xml:space="preserve"> pursuant to sub-paragraph 1.1.3 (or deemed pursuant to paragraph 2.3), for the purposes of paragraph 3.3 of this Section D, Part Four, subject to any subsequent changes made to such </w:delText>
        </w:r>
      </w:del>
      <w:del w:id="641" w:author="Angela Quinn (NESO)" w:date="2024-10-09T17:44:00Z">
        <w:r w:rsidRPr="00AF5520" w:rsidDel="00BA6BC7">
          <w:rPr>
            <w:rFonts w:cs="Arial"/>
            <w:color w:val="000000"/>
          </w:rPr>
          <w:delText>Statement of Works</w:delText>
        </w:r>
      </w:del>
      <w:del w:id="642" w:author="Angela Quinn (NESO)" w:date="2024-11-01T15:15:00Z">
        <w:r w:rsidRPr="00AF5520" w:rsidDel="007216FC">
          <w:rPr>
            <w:rFonts w:cs="Arial"/>
            <w:color w:val="000000"/>
          </w:rPr>
          <w:delText xml:space="preserve"> Planning Assumptions by </w:delText>
        </w:r>
        <w:r w:rsidR="002B2E6D" w:rsidDel="007216FC">
          <w:rPr>
            <w:rFonts w:cs="Arial"/>
            <w:color w:val="000000"/>
          </w:rPr>
          <w:delText>The Company</w:delText>
        </w:r>
        <w:r w:rsidRPr="00AF5520" w:rsidDel="007216FC">
          <w:rPr>
            <w:rFonts w:cs="Arial"/>
            <w:color w:val="000000"/>
          </w:rPr>
          <w:delText xml:space="preserve"> under paragraphs 2.4 or 2.6 or any determination of a Dispute referred to the Authority pursuant to paragraph 2.7.</w:delText>
        </w:r>
      </w:del>
    </w:p>
    <w:p w14:paraId="3EB63CF7" w14:textId="100FE215" w:rsidR="00E25684" w:rsidRPr="00AF5520" w:rsidDel="007216FC" w:rsidRDefault="00E25684" w:rsidP="00B33A64">
      <w:pPr>
        <w:spacing w:after="0"/>
        <w:rPr>
          <w:del w:id="643" w:author="Angela Quinn (NESO)" w:date="2024-11-01T15:15:00Z"/>
          <w:rFonts w:cs="Arial"/>
          <w:color w:val="000000"/>
        </w:rPr>
      </w:pPr>
    </w:p>
    <w:p w14:paraId="704DB089" w14:textId="3AE47E7A" w:rsidR="00E25684" w:rsidRPr="00AF5520" w:rsidDel="007216FC" w:rsidRDefault="00E25684" w:rsidP="00B33A64">
      <w:pPr>
        <w:spacing w:after="0"/>
        <w:ind w:left="709" w:hanging="709"/>
        <w:rPr>
          <w:del w:id="644" w:author="Angela Quinn (NESO)" w:date="2024-11-01T15:15:00Z"/>
          <w:rFonts w:cs="Arial"/>
        </w:rPr>
      </w:pPr>
      <w:del w:id="645" w:author="Angela Quinn (NESO)" w:date="2024-11-01T15:15:00Z">
        <w:r w:rsidRPr="00AF5520" w:rsidDel="007216FC">
          <w:rPr>
            <w:rFonts w:cs="Arial"/>
            <w:color w:val="000000"/>
          </w:rPr>
          <w:delText>2.</w:delText>
        </w:r>
        <w:r w:rsidR="00E92F8B" w:rsidRPr="00AF5520" w:rsidDel="007216FC">
          <w:rPr>
            <w:rFonts w:cs="Arial"/>
            <w:color w:val="000000"/>
          </w:rPr>
          <w:delText>9</w:delText>
        </w:r>
        <w:r w:rsidRPr="00AF5520" w:rsidDel="007216FC">
          <w:rPr>
            <w:rFonts w:cs="Arial"/>
            <w:color w:val="000000"/>
          </w:rPr>
          <w:tab/>
          <w:delText xml:space="preserve">For the avoidance of doubt, any change made to </w:delText>
        </w:r>
      </w:del>
      <w:del w:id="646" w:author="Angela Quinn (NESO)" w:date="2024-10-09T17:44:00Z">
        <w:r w:rsidRPr="00AF5520" w:rsidDel="009E1D0C">
          <w:rPr>
            <w:rFonts w:cs="Arial"/>
            <w:color w:val="000000"/>
          </w:rPr>
          <w:delText>Statement of Works</w:delText>
        </w:r>
      </w:del>
      <w:del w:id="647" w:author="Angela Quinn (NESO)" w:date="2024-11-01T15:15:00Z">
        <w:r w:rsidRPr="00AF5520" w:rsidDel="007216FC">
          <w:rPr>
            <w:rFonts w:cs="Arial"/>
            <w:color w:val="000000"/>
          </w:rPr>
          <w:delText xml:space="preserve"> Planning Assumptions pursuant to paragraphs 2.4 or 2.6 shall change the existing set of </w:delText>
        </w:r>
      </w:del>
      <w:del w:id="648" w:author="Angela Quinn (NESO)" w:date="2024-10-09T17:44:00Z">
        <w:r w:rsidRPr="00AF5520" w:rsidDel="009E1D0C">
          <w:rPr>
            <w:rFonts w:cs="Arial"/>
            <w:color w:val="000000"/>
          </w:rPr>
          <w:delText>Statement</w:delText>
        </w:r>
        <w:r w:rsidRPr="00AF5520" w:rsidDel="009E1D0C">
          <w:rPr>
            <w:rFonts w:cs="Arial"/>
            <w:color w:val="FF0000"/>
          </w:rPr>
          <w:delText xml:space="preserve"> </w:delText>
        </w:r>
        <w:r w:rsidRPr="00AF5520" w:rsidDel="009E1D0C">
          <w:rPr>
            <w:rFonts w:cs="Arial"/>
          </w:rPr>
          <w:delText>of Works</w:delText>
        </w:r>
      </w:del>
      <w:del w:id="649" w:author="Angela Quinn (NESO)" w:date="2024-11-01T15:15:00Z">
        <w:r w:rsidRPr="00AF5520" w:rsidDel="007216FC">
          <w:rPr>
            <w:rFonts w:cs="Arial"/>
          </w:rPr>
          <w:delText xml:space="preserve"> Planning Assumptions and shall not constitute a separate set of </w:delText>
        </w:r>
      </w:del>
      <w:del w:id="650" w:author="Angela Quinn (NESO)" w:date="2024-10-09T17:44:00Z">
        <w:r w:rsidRPr="00AF5520" w:rsidDel="009E1D0C">
          <w:rPr>
            <w:rFonts w:cs="Arial"/>
          </w:rPr>
          <w:delText>Statement of Works</w:delText>
        </w:r>
      </w:del>
      <w:del w:id="651" w:author="Angela Quinn (NESO)" w:date="2024-11-01T15:15:00Z">
        <w:r w:rsidRPr="00AF5520" w:rsidDel="007216FC">
          <w:rPr>
            <w:rFonts w:cs="Arial"/>
          </w:rPr>
          <w:delText xml:space="preserve"> Planning Assumptions.</w:delText>
        </w:r>
      </w:del>
    </w:p>
    <w:p w14:paraId="6F7A6BAE" w14:textId="6AD4D49A" w:rsidR="00E25684" w:rsidRPr="00AF5520" w:rsidDel="007216FC" w:rsidRDefault="00E25684" w:rsidP="00B33A64">
      <w:pPr>
        <w:spacing w:after="0"/>
        <w:rPr>
          <w:del w:id="652" w:author="Angela Quinn (NESO)" w:date="2024-11-01T15:15:00Z"/>
          <w:rFonts w:cs="Arial"/>
        </w:rPr>
      </w:pPr>
    </w:p>
    <w:p w14:paraId="4681F26A" w14:textId="183112B1" w:rsidR="00E25684" w:rsidRPr="00AF5520" w:rsidDel="007216FC" w:rsidRDefault="00E25684" w:rsidP="00B33A64">
      <w:pPr>
        <w:spacing w:after="0"/>
        <w:ind w:left="709" w:hanging="709"/>
        <w:rPr>
          <w:del w:id="653" w:author="Angela Quinn (NESO)" w:date="2024-11-01T15:15:00Z"/>
          <w:rFonts w:cs="Arial"/>
        </w:rPr>
      </w:pPr>
      <w:del w:id="654" w:author="Angela Quinn (NESO)" w:date="2024-11-01T15:15:00Z">
        <w:r w:rsidRPr="00AF5520" w:rsidDel="007216FC">
          <w:rPr>
            <w:rFonts w:cs="Arial"/>
          </w:rPr>
          <w:delText>2.1</w:delText>
        </w:r>
        <w:r w:rsidR="00E92F8B" w:rsidRPr="00AF5520" w:rsidDel="007216FC">
          <w:rPr>
            <w:rFonts w:cs="Arial"/>
          </w:rPr>
          <w:delText>0</w:delText>
        </w:r>
        <w:r w:rsidRPr="00AF5520" w:rsidDel="007216FC">
          <w:rPr>
            <w:rFonts w:cs="Arial"/>
          </w:rPr>
          <w:tab/>
        </w:r>
        <w:r w:rsidR="002B2E6D" w:rsidDel="007216FC">
          <w:rPr>
            <w:rFonts w:cs="Arial"/>
          </w:rPr>
          <w:delText>The Company</w:delText>
        </w:r>
        <w:r w:rsidRPr="00AF5520" w:rsidDel="007216FC">
          <w:rPr>
            <w:rFonts w:cs="Arial"/>
          </w:rPr>
          <w:delText xml:space="preserve"> shall act in accordance with Good Industry Practice in deciding whether to generate any set of </w:delText>
        </w:r>
      </w:del>
      <w:del w:id="655" w:author="Angela Quinn (NESO)" w:date="2024-10-09T17:44:00Z">
        <w:r w:rsidRPr="00AF5520" w:rsidDel="009E1D0C">
          <w:rPr>
            <w:rFonts w:cs="Arial"/>
          </w:rPr>
          <w:delText>Statement of Works</w:delText>
        </w:r>
      </w:del>
      <w:del w:id="656" w:author="Angela Quinn (NESO)" w:date="2024-11-01T15:15:00Z">
        <w:r w:rsidRPr="00AF5520" w:rsidDel="007216FC">
          <w:rPr>
            <w:rFonts w:cs="Arial"/>
          </w:rPr>
          <w:delText xml:space="preserve"> Planning Assumptions and, where relevant, in generating or modifying such </w:delText>
        </w:r>
      </w:del>
      <w:del w:id="657" w:author="Angela Quinn (NESO)" w:date="2024-10-09T17:45:00Z">
        <w:r w:rsidRPr="00AF5520" w:rsidDel="009E1D0C">
          <w:rPr>
            <w:rFonts w:cs="Arial"/>
          </w:rPr>
          <w:delText>Statement of Works</w:delText>
        </w:r>
      </w:del>
      <w:del w:id="658" w:author="Angela Quinn (NESO)" w:date="2024-11-01T15:15:00Z">
        <w:r w:rsidRPr="00AF5520" w:rsidDel="007216FC">
          <w:rPr>
            <w:rFonts w:cs="Arial"/>
          </w:rPr>
          <w:delText xml:space="preserve"> Planning Assumptions pursuant to this paragraph 2.</w:delText>
        </w:r>
      </w:del>
    </w:p>
    <w:p w14:paraId="023D9E42" w14:textId="77777777" w:rsidR="00E25684" w:rsidRPr="00AF5520" w:rsidRDefault="00E25684" w:rsidP="00B33A64">
      <w:pPr>
        <w:spacing w:after="0"/>
        <w:rPr>
          <w:rFonts w:cs="Arial"/>
          <w:color w:val="000000"/>
          <w:u w:val="single"/>
        </w:rPr>
      </w:pPr>
    </w:p>
    <w:p w14:paraId="10ED03F9" w14:textId="6113EC55" w:rsidR="00E25684" w:rsidRPr="00AF5520" w:rsidRDefault="00E92F8B" w:rsidP="00B33A64">
      <w:pPr>
        <w:spacing w:after="0"/>
        <w:rPr>
          <w:rFonts w:cs="Arial"/>
          <w:b/>
          <w:bCs/>
          <w:color w:val="000000"/>
        </w:rPr>
      </w:pPr>
      <w:r w:rsidRPr="00AF5520">
        <w:rPr>
          <w:rFonts w:cs="Arial"/>
          <w:b/>
          <w:bCs/>
          <w:color w:val="000000"/>
        </w:rPr>
        <w:lastRenderedPageBreak/>
        <w:t>3.</w:t>
      </w:r>
      <w:r w:rsidRPr="00AF5520">
        <w:rPr>
          <w:rFonts w:cs="Arial"/>
          <w:b/>
          <w:bCs/>
          <w:color w:val="000000"/>
        </w:rPr>
        <w:tab/>
      </w:r>
      <w:r w:rsidR="00E25684" w:rsidRPr="00AF5520">
        <w:rPr>
          <w:rFonts w:cs="Arial"/>
          <w:b/>
          <w:bCs/>
          <w:color w:val="000000"/>
        </w:rPr>
        <w:t xml:space="preserve">TO </w:t>
      </w:r>
      <w:del w:id="659" w:author="Angela Quinn (NESO)" w:date="2024-10-09T18:10:00Z">
        <w:r w:rsidR="00E25684" w:rsidRPr="00AF5520" w:rsidDel="00447CCD">
          <w:rPr>
            <w:rFonts w:cs="Arial"/>
            <w:b/>
            <w:bCs/>
            <w:color w:val="000000"/>
          </w:rPr>
          <w:delText xml:space="preserve">STATEMENT OF </w:delText>
        </w:r>
      </w:del>
      <w:ins w:id="660" w:author="Angela Quinn (NESO)" w:date="2024-10-09T18:10:00Z">
        <w:r w:rsidR="00447CCD">
          <w:rPr>
            <w:rFonts w:cs="Arial"/>
            <w:b/>
            <w:bCs/>
            <w:color w:val="000000"/>
          </w:rPr>
          <w:t>NO</w:t>
        </w:r>
      </w:ins>
      <w:ins w:id="661" w:author="Angela Quinn (NESO)" w:date="2024-10-09T15:31:00Z">
        <w:r w:rsidR="00EF6434">
          <w:rPr>
            <w:rFonts w:cs="Arial"/>
            <w:b/>
            <w:bCs/>
            <w:color w:val="000000"/>
          </w:rPr>
          <w:t xml:space="preserve"> </w:t>
        </w:r>
      </w:ins>
      <w:r w:rsidR="00E25684" w:rsidRPr="00AF5520">
        <w:rPr>
          <w:rFonts w:cs="Arial"/>
          <w:b/>
          <w:bCs/>
          <w:color w:val="000000"/>
        </w:rPr>
        <w:t xml:space="preserve">WORKS NOTICE </w:t>
      </w:r>
    </w:p>
    <w:p w14:paraId="6FBE3190" w14:textId="77777777" w:rsidR="00E25684" w:rsidRPr="00AF5520" w:rsidRDefault="00E25684" w:rsidP="00B33A64">
      <w:pPr>
        <w:spacing w:after="0"/>
        <w:rPr>
          <w:rFonts w:cs="Arial"/>
          <w:color w:val="000000"/>
          <w:u w:val="single"/>
        </w:rPr>
      </w:pPr>
    </w:p>
    <w:p w14:paraId="6E804471" w14:textId="18F856E2" w:rsidR="00E25684" w:rsidRPr="00AF5520" w:rsidRDefault="00E25684" w:rsidP="00B33A64">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w:t>
      </w:r>
      <w:del w:id="662" w:author="Angela Quinn (NESO)" w:date="2024-10-09T18:05:00Z">
        <w:r w:rsidRPr="00AF5520" w:rsidDel="00854505">
          <w:rPr>
            <w:rFonts w:cs="Arial"/>
            <w:color w:val="000000"/>
          </w:rPr>
          <w:delText xml:space="preserve">Request </w:delText>
        </w:r>
      </w:del>
      <w:ins w:id="663" w:author="Angela Quinn (NESO)" w:date="2024-10-09T18:05:00Z">
        <w:r w:rsidR="00854505">
          <w:rPr>
            <w:rFonts w:cs="Arial"/>
            <w:color w:val="000000"/>
          </w:rPr>
          <w:t>Modification Application</w:t>
        </w:r>
        <w:r w:rsidR="00854505" w:rsidRPr="00AF5520">
          <w:rPr>
            <w:rFonts w:cs="Arial"/>
            <w:color w:val="000000"/>
          </w:rPr>
          <w:t xml:space="preserve"> </w:t>
        </w:r>
      </w:ins>
      <w:r w:rsidRPr="00AF5520">
        <w:rPr>
          <w:rFonts w:cs="Arial"/>
          <w:color w:val="000000"/>
        </w:rPr>
        <w:t xml:space="preserve">for a </w:t>
      </w:r>
      <w:del w:id="664" w:author="Angela Quinn (NESO)" w:date="2024-10-09T15:32:00Z">
        <w:r w:rsidRPr="00AF5520" w:rsidDel="00EF6434">
          <w:rPr>
            <w:rFonts w:cs="Arial"/>
            <w:color w:val="000000"/>
          </w:rPr>
          <w:delText>Statement of Works</w:delText>
        </w:r>
      </w:del>
      <w:ins w:id="665" w:author="Angela Quinn (NESO)" w:date="2024-10-28T07:49:00Z">
        <w:r w:rsidR="00CB10D2">
          <w:rPr>
            <w:rFonts w:cs="Arial"/>
            <w:color w:val="000000"/>
          </w:rPr>
          <w:t>Transmission Evaluation</w:t>
        </w:r>
      </w:ins>
      <w:del w:id="666" w:author="Angela Quinn (NESO)" w:date="2024-10-28T07:49:00Z">
        <w:r w:rsidRPr="00AF5520" w:rsidDel="00CB10D2">
          <w:rPr>
            <w:rFonts w:cs="Arial"/>
            <w:color w:val="000000"/>
          </w:rPr>
          <w:delText xml:space="preserve"> </w:delText>
        </w:r>
      </w:del>
      <w:ins w:id="667" w:author="Angela Quinn (NESO)" w:date="2024-10-09T18:08:00Z">
        <w:r w:rsidR="008C29A9">
          <w:rPr>
            <w:rFonts w:cs="Arial"/>
            <w:color w:val="000000"/>
          </w:rPr>
          <w:t xml:space="preserve">and which does not </w:t>
        </w:r>
      </w:ins>
      <w:del w:id="668" w:author="Angela Quinn (NESO)" w:date="2024-10-09T18:08:00Z">
        <w:r w:rsidRPr="00AF5520" w:rsidDel="00DA083C">
          <w:rPr>
            <w:rFonts w:cs="Arial"/>
            <w:color w:val="000000"/>
          </w:rPr>
          <w:delText xml:space="preserve">shall notify </w:delText>
        </w:r>
        <w:r w:rsidR="002B2E6D" w:rsidDel="00DA083C">
          <w:rPr>
            <w:rFonts w:cs="Arial"/>
            <w:color w:val="000000"/>
          </w:rPr>
          <w:delText>The Company</w:delText>
        </w:r>
        <w:r w:rsidRPr="00AF5520" w:rsidDel="00DA083C">
          <w:rPr>
            <w:rFonts w:cs="Arial"/>
            <w:color w:val="000000"/>
          </w:rPr>
          <w:delText xml:space="preserve"> in </w:delText>
        </w:r>
      </w:del>
      <w:del w:id="669" w:author="Angela Quinn (NESO)" w:date="2024-10-09T18:07:00Z">
        <w:r w:rsidRPr="00AF5520" w:rsidDel="008C29A9">
          <w:rPr>
            <w:rFonts w:cs="Arial"/>
            <w:color w:val="000000"/>
          </w:rPr>
          <w:delText xml:space="preserve">accordance with paragraph 3.2 </w:delText>
        </w:r>
      </w:del>
      <w:del w:id="670" w:author="Angela Quinn (NESO)" w:date="2024-10-09T18:05:00Z">
        <w:r w:rsidRPr="00AF5520" w:rsidDel="00A7784D">
          <w:rPr>
            <w:rFonts w:cs="Arial"/>
            <w:color w:val="000000"/>
          </w:rPr>
          <w:delText>whether or not</w:delText>
        </w:r>
      </w:del>
      <w:del w:id="671" w:author="Angela Quinn (NESO)" w:date="2024-10-09T18:08:00Z">
        <w:r w:rsidRPr="00AF5520" w:rsidDel="00DA083C">
          <w:rPr>
            <w:rFonts w:cs="Arial"/>
            <w:color w:val="000000"/>
          </w:rPr>
          <w:delText xml:space="preserve"> </w:delText>
        </w:r>
      </w:del>
      <w:del w:id="672" w:author="Angela Quinn (NESO)" w:date="2024-10-09T18:06:00Z">
        <w:r w:rsidRPr="00AF5520" w:rsidDel="00A574C4">
          <w:rPr>
            <w:rFonts w:cs="Arial"/>
            <w:color w:val="000000"/>
          </w:rPr>
          <w:delText xml:space="preserve">such </w:delText>
        </w:r>
      </w:del>
      <w:del w:id="673" w:author="Angela Quinn (NESO)" w:date="2024-10-09T18:08:00Z">
        <w:r w:rsidRPr="00AF5520" w:rsidDel="00DA083C">
          <w:rPr>
            <w:rFonts w:cs="Arial"/>
            <w:color w:val="000000"/>
          </w:rPr>
          <w:delText xml:space="preserve">Transmission Owner </w:delText>
        </w:r>
      </w:del>
      <w:r w:rsidRPr="00AF5520">
        <w:rPr>
          <w:rFonts w:cs="Arial"/>
          <w:color w:val="000000"/>
        </w:rPr>
        <w:t>require</w:t>
      </w:r>
      <w:del w:id="674" w:author="Angela Quinn (NESO)" w:date="2024-10-09T18:06:00Z">
        <w:r w:rsidRPr="00AF5520" w:rsidDel="00A7784D">
          <w:rPr>
            <w:rFonts w:cs="Arial"/>
            <w:color w:val="000000"/>
          </w:rPr>
          <w:delText>s</w:delText>
        </w:r>
      </w:del>
      <w:r w:rsidRPr="00AF5520">
        <w:rPr>
          <w:rFonts w:cs="Arial"/>
          <w:color w:val="000000"/>
        </w:rPr>
        <w:t xml:space="preserve"> Transmission Construction Works to be undertaken in respect of a </w:t>
      </w:r>
      <w:del w:id="675" w:author="Angela Quinn (NESO)" w:date="2024-10-09T15:32:00Z">
        <w:r w:rsidRPr="00AF5520" w:rsidDel="00B973EC">
          <w:rPr>
            <w:rFonts w:cs="Arial"/>
            <w:color w:val="000000"/>
          </w:rPr>
          <w:delText xml:space="preserve">Statement of Works </w:delText>
        </w:r>
      </w:del>
      <w:del w:id="676" w:author="Angela Quinn (NESO)" w:date="2024-10-28T07:50:00Z">
        <w:r w:rsidRPr="00AF5520" w:rsidDel="00CB10D2">
          <w:rPr>
            <w:rFonts w:cs="Arial"/>
            <w:color w:val="000000"/>
          </w:rPr>
          <w:delText xml:space="preserve">Project </w:delText>
        </w:r>
      </w:del>
      <w:ins w:id="677" w:author="Angela Quinn (NESO)" w:date="2024-10-28T07:50:00Z">
        <w:r w:rsidR="00CB10D2">
          <w:rPr>
            <w:rFonts w:cs="Arial"/>
            <w:color w:val="000000"/>
          </w:rPr>
          <w:t>Transmision Evaluation</w:t>
        </w:r>
      </w:ins>
      <w:ins w:id="678" w:author="Angela Quinn (NESO)" w:date="2024-10-09T15:32:00Z">
        <w:r w:rsidR="00B973EC">
          <w:rPr>
            <w:rFonts w:cs="Arial"/>
            <w:color w:val="000000"/>
          </w:rPr>
          <w:t xml:space="preserve"> </w:t>
        </w:r>
      </w:ins>
      <w:ins w:id="679" w:author="Angela Quinn (NESO)" w:date="2024-10-09T18:08:00Z">
        <w:r w:rsidR="00DA083C">
          <w:rPr>
            <w:rFonts w:cs="Arial"/>
            <w:color w:val="000000"/>
          </w:rPr>
          <w:t xml:space="preserve">shall notify The Company in </w:t>
        </w:r>
      </w:ins>
      <w:ins w:id="680" w:author="Angela Quinn (NESO)" w:date="2024-10-09T18:07:00Z">
        <w:r w:rsidR="008C29A9" w:rsidRPr="00AF5520">
          <w:rPr>
            <w:rFonts w:cs="Arial"/>
            <w:color w:val="000000"/>
          </w:rPr>
          <w:t xml:space="preserve">accordance with paragraph 3.2 </w:t>
        </w:r>
      </w:ins>
      <w:r w:rsidRPr="00AF5520">
        <w:rPr>
          <w:rFonts w:cs="Arial"/>
          <w:color w:val="000000"/>
        </w:rPr>
        <w:t xml:space="preserve">(such notice to be referred to as a </w:t>
      </w:r>
      <w:r w:rsidRPr="00AF5520">
        <w:rPr>
          <w:rFonts w:cs="Arial"/>
          <w:b/>
          <w:bCs/>
          <w:color w:val="000000"/>
        </w:rPr>
        <w:t xml:space="preserve">“TO </w:t>
      </w:r>
      <w:del w:id="681" w:author="Angela Quinn (NESO)" w:date="2024-10-09T18:10:00Z">
        <w:r w:rsidRPr="00AF5520" w:rsidDel="00447CCD">
          <w:rPr>
            <w:rFonts w:cs="Arial"/>
            <w:b/>
            <w:bCs/>
            <w:color w:val="000000"/>
          </w:rPr>
          <w:delText>Statement of</w:delText>
        </w:r>
      </w:del>
      <w:ins w:id="682" w:author="Angela Quinn (NESO)" w:date="2024-10-09T18:10:00Z">
        <w:r w:rsidR="00447CCD">
          <w:rPr>
            <w:rFonts w:cs="Arial"/>
            <w:b/>
            <w:bCs/>
            <w:color w:val="000000"/>
          </w:rPr>
          <w:t>No</w:t>
        </w:r>
      </w:ins>
      <w:r w:rsidRPr="00AF5520">
        <w:rPr>
          <w:rFonts w:cs="Arial"/>
          <w:b/>
          <w:bCs/>
          <w:color w:val="000000"/>
        </w:rPr>
        <w:t xml:space="preserve"> Works Notice”</w:t>
      </w:r>
      <w:r w:rsidRPr="00AF5520">
        <w:rPr>
          <w:rFonts w:cs="Arial"/>
          <w:color w:val="000000"/>
        </w:rPr>
        <w:t>)</w:t>
      </w:r>
      <w:del w:id="683" w:author="Angela Quinn (NESO)" w:date="2024-10-09T18:09:00Z">
        <w:r w:rsidRPr="00AF5520" w:rsidDel="00417122">
          <w:rPr>
            <w:rFonts w:cs="Arial"/>
            <w:color w:val="000000"/>
          </w:rPr>
          <w:delText xml:space="preserve">.  </w:delText>
        </w:r>
      </w:del>
      <w:del w:id="684" w:author="Angela Quinn (NESO)" w:date="2024-10-09T15:33:00Z">
        <w:r w:rsidRPr="00AF5520" w:rsidDel="0035422D">
          <w:rPr>
            <w:rFonts w:cs="Arial"/>
            <w:color w:val="000000"/>
          </w:rPr>
          <w:delText>Where the TO Statement of Works Notice specifies that Transmission Construction Works are required, then, at any time within the period referred to at paragraph 3.6,</w:delText>
        </w:r>
      </w:del>
      <w:del w:id="685" w:author="Angela Quinn (NESO)" w:date="2024-10-09T18:09:00Z">
        <w:r w:rsidRPr="00AF5520" w:rsidDel="00417122">
          <w:rPr>
            <w:rFonts w:cs="Arial"/>
            <w:color w:val="000000"/>
          </w:rPr>
          <w:delText xml:space="preserve"> </w:delText>
        </w:r>
      </w:del>
      <w:del w:id="686" w:author="Angela Quinn (NESO)" w:date="2024-10-09T15:35:00Z">
        <w:r w:rsidR="002B2E6D" w:rsidDel="00885D13">
          <w:rPr>
            <w:rFonts w:cs="Arial"/>
            <w:color w:val="000000"/>
          </w:rPr>
          <w:delText>The Company</w:delText>
        </w:r>
        <w:r w:rsidRPr="00AF5520" w:rsidDel="00885D13">
          <w:rPr>
            <w:rFonts w:cs="Arial"/>
            <w:color w:val="000000"/>
          </w:rPr>
          <w:delText xml:space="preserve"> may submit to the Transmission Owner</w:delText>
        </w:r>
      </w:del>
      <w:del w:id="687" w:author="Angela Quinn (NESO)" w:date="2024-10-09T18:09:00Z">
        <w:r w:rsidRPr="00AF5520" w:rsidDel="00417122">
          <w:rPr>
            <w:rFonts w:cs="Arial"/>
            <w:color w:val="000000"/>
          </w:rPr>
          <w:delText xml:space="preserve"> </w:delText>
        </w:r>
        <w:r w:rsidR="002B2E6D" w:rsidDel="00417122">
          <w:rPr>
            <w:rFonts w:cs="Arial"/>
            <w:color w:val="000000"/>
          </w:rPr>
          <w:delText>The Company</w:delText>
        </w:r>
        <w:r w:rsidRPr="00AF5520" w:rsidDel="00417122">
          <w:rPr>
            <w:rFonts w:cs="Arial"/>
            <w:color w:val="000000"/>
          </w:rPr>
          <w:delText xml:space="preserve"> Modification Application</w:delText>
        </w:r>
      </w:del>
      <w:r w:rsidRPr="00AF5520">
        <w:rPr>
          <w:rFonts w:cs="Arial"/>
          <w:color w:val="000000"/>
        </w:rPr>
        <w:t xml:space="preserve">.  </w:t>
      </w:r>
      <w:ins w:id="688" w:author="Angela Quinn (NESO)" w:date="2024-10-09T18:09:00Z">
        <w:r w:rsidR="00417122">
          <w:rPr>
            <w:rFonts w:cs="Arial"/>
            <w:color w:val="000000"/>
          </w:rPr>
          <w:t xml:space="preserve">Each TO </w:t>
        </w:r>
        <w:r w:rsidR="00CE1676">
          <w:rPr>
            <w:rFonts w:cs="Arial"/>
            <w:color w:val="000000"/>
          </w:rPr>
          <w:t xml:space="preserve">where </w:t>
        </w:r>
      </w:ins>
      <w:del w:id="689" w:author="Angela Quinn (NESO)" w:date="2024-10-09T18:09:00Z">
        <w:r w:rsidRPr="00AF5520" w:rsidDel="00417122">
          <w:rPr>
            <w:rFonts w:cs="Arial"/>
            <w:color w:val="000000"/>
          </w:rPr>
          <w:delText xml:space="preserve">Where the TO Statement of Works Notice specifies that </w:delText>
        </w:r>
      </w:del>
      <w:r w:rsidRPr="00AF5520">
        <w:rPr>
          <w:rFonts w:cs="Arial"/>
          <w:color w:val="000000"/>
        </w:rPr>
        <w:t xml:space="preserve">Transmission Construction Works are not required </w:t>
      </w:r>
      <w:del w:id="690" w:author="Angela Quinn (NESO)" w:date="2024-10-09T18:09:00Z">
        <w:r w:rsidRPr="00AF5520" w:rsidDel="00CE1676">
          <w:rPr>
            <w:rFonts w:cs="Arial"/>
            <w:color w:val="000000"/>
          </w:rPr>
          <w:delText xml:space="preserve">it </w:delText>
        </w:r>
      </w:del>
      <w:r w:rsidRPr="00AF5520">
        <w:rPr>
          <w:rFonts w:cs="Arial"/>
          <w:color w:val="000000"/>
        </w:rPr>
        <w:t>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49CE88E1" w14:textId="77777777" w:rsidR="00E25684" w:rsidRPr="00AF5520" w:rsidRDefault="00E25684" w:rsidP="00B33A64">
      <w:pPr>
        <w:spacing w:after="0"/>
        <w:rPr>
          <w:rFonts w:cs="Arial"/>
          <w:color w:val="FF0000"/>
        </w:rPr>
      </w:pPr>
    </w:p>
    <w:p w14:paraId="1365F3E3" w14:textId="106D7E46" w:rsidR="00E25684" w:rsidRPr="00AF5520" w:rsidDel="00503FD9" w:rsidRDefault="00E25684" w:rsidP="009E6E4B">
      <w:pPr>
        <w:spacing w:after="0"/>
        <w:ind w:left="709" w:hanging="709"/>
        <w:rPr>
          <w:del w:id="691" w:author="Angela Quinn (NESO)" w:date="2024-11-05T10:21:00Z"/>
          <w:rFonts w:cs="Arial"/>
        </w:rPr>
      </w:pPr>
      <w:r w:rsidRPr="00AF5520">
        <w:rPr>
          <w:rFonts w:cs="Arial"/>
        </w:rPr>
        <w:t>3.2</w:t>
      </w:r>
      <w:r w:rsidRPr="00AF5520">
        <w:rPr>
          <w:rFonts w:cs="Arial"/>
        </w:rPr>
        <w:tab/>
        <w:t xml:space="preserve">A Transmission Owner shall submit a TO </w:t>
      </w:r>
      <w:del w:id="692" w:author="Angela Quinn (NESO)" w:date="2024-10-09T18:10:00Z">
        <w:r w:rsidRPr="00AF5520" w:rsidDel="00447CCD">
          <w:rPr>
            <w:rFonts w:cs="Arial"/>
          </w:rPr>
          <w:delText>Statement of</w:delText>
        </w:r>
      </w:del>
      <w:ins w:id="693" w:author="Angela Quinn (NESO)" w:date="2024-10-09T18:10:00Z">
        <w:r w:rsidR="00447CCD">
          <w:rPr>
            <w:rFonts w:cs="Arial"/>
          </w:rPr>
          <w:t>No</w:t>
        </w:r>
      </w:ins>
      <w:r w:rsidRPr="00AF5520">
        <w:rPr>
          <w:rFonts w:cs="Arial"/>
        </w:rPr>
        <w:t xml:space="preserve"> Works Notice as soon as reasonably practicable but, in any event, </w:t>
      </w:r>
      <w:del w:id="694" w:author="Angela Quinn (NESO)" w:date="2024-11-05T10:21:00Z">
        <w:r w:rsidRPr="00AF5520" w:rsidDel="00503FD9">
          <w:rPr>
            <w:rFonts w:cs="Arial"/>
          </w:rPr>
          <w:delText>on or before the later of:</w:delText>
        </w:r>
      </w:del>
      <w:ins w:id="695" w:author="Angela Quinn (NESO)" w:date="2024-11-05T10:21:00Z">
        <w:r w:rsidR="00503FD9">
          <w:rPr>
            <w:rFonts w:cs="Arial"/>
          </w:rPr>
          <w:t xml:space="preserve">prior to the </w:t>
        </w:r>
      </w:ins>
      <w:ins w:id="696" w:author="Lizzie Timmins (NESO)" w:date="2024-11-05T10:49:00Z">
        <w:r w:rsidR="009D393E">
          <w:rPr>
            <w:rFonts w:cs="Arial"/>
          </w:rPr>
          <w:t>e</w:t>
        </w:r>
      </w:ins>
      <w:ins w:id="697" w:author="Angela Quinn (NESO)" w:date="2024-11-05T10:21:00Z">
        <w:r w:rsidR="00503FD9">
          <w:rPr>
            <w:rFonts w:cs="Arial"/>
          </w:rPr>
          <w:t>nd of the Gated Design Window.</w:t>
        </w:r>
      </w:ins>
    </w:p>
    <w:p w14:paraId="4949FE44" w14:textId="088106C8" w:rsidR="00E25684" w:rsidRPr="00AF5520" w:rsidDel="00503FD9" w:rsidRDefault="00E25684" w:rsidP="009D393E">
      <w:pPr>
        <w:spacing w:after="0"/>
        <w:ind w:left="709" w:hanging="709"/>
        <w:rPr>
          <w:del w:id="698" w:author="Angela Quinn (NESO)" w:date="2024-11-05T10:21:00Z"/>
          <w:rFonts w:cs="Arial"/>
        </w:rPr>
      </w:pPr>
    </w:p>
    <w:p w14:paraId="36AC5663" w14:textId="4DB07602" w:rsidR="00E25684" w:rsidRPr="00AF5520" w:rsidDel="00CB10D2" w:rsidRDefault="00E25684" w:rsidP="009D393E">
      <w:pPr>
        <w:spacing w:after="0"/>
        <w:ind w:left="709" w:hanging="709"/>
        <w:rPr>
          <w:del w:id="699" w:author="Angela Quinn (NESO)" w:date="2024-10-28T07:51:00Z"/>
          <w:rFonts w:cs="Arial"/>
        </w:rPr>
      </w:pPr>
      <w:del w:id="700" w:author="Angela Quinn (NESO)" w:date="2024-11-05T10:21:00Z">
        <w:r w:rsidRPr="00AF5520" w:rsidDel="00503FD9">
          <w:rPr>
            <w:rFonts w:cs="Arial"/>
          </w:rPr>
          <w:delText>3.2.1</w:delText>
        </w:r>
        <w:r w:rsidRPr="00AF5520" w:rsidDel="00503FD9">
          <w:rPr>
            <w:rFonts w:cs="Arial"/>
          </w:rPr>
          <w:tab/>
          <w:delText xml:space="preserve">twenty-five calendar days less one Business Day after </w:delText>
        </w:r>
        <w:r w:rsidR="002B2E6D" w:rsidDel="00503FD9">
          <w:rPr>
            <w:rFonts w:cs="Arial"/>
          </w:rPr>
          <w:delText>The Company</w:delText>
        </w:r>
        <w:r w:rsidRPr="00AF5520" w:rsidDel="00503FD9">
          <w:rPr>
            <w:rFonts w:cs="Arial"/>
          </w:rPr>
          <w:delText xml:space="preserve"> Application Date</w:delText>
        </w:r>
      </w:del>
      <w:del w:id="701" w:author="Angela Quinn (NESO)" w:date="2024-10-28T07:51:00Z">
        <w:r w:rsidRPr="00AF5520" w:rsidDel="00CB10D2">
          <w:rPr>
            <w:rFonts w:cs="Arial"/>
          </w:rPr>
          <w:delText>; and</w:delText>
        </w:r>
      </w:del>
    </w:p>
    <w:p w14:paraId="0C7AEC16" w14:textId="7D569151" w:rsidR="00E25684" w:rsidRPr="00AF5520" w:rsidDel="00CB10D2" w:rsidRDefault="00E25684" w:rsidP="009D393E">
      <w:pPr>
        <w:spacing w:after="0"/>
        <w:ind w:left="709" w:hanging="709"/>
        <w:rPr>
          <w:del w:id="702" w:author="Angela Quinn (NESO)" w:date="2024-10-28T07:51:00Z"/>
          <w:rFonts w:cs="Arial"/>
        </w:rPr>
      </w:pPr>
    </w:p>
    <w:p w14:paraId="62BFAC7B" w14:textId="7D259CB2" w:rsidR="00E25684" w:rsidRPr="00AF5520" w:rsidRDefault="00E25684" w:rsidP="009D393E">
      <w:pPr>
        <w:spacing w:after="0"/>
        <w:ind w:left="709" w:hanging="709"/>
        <w:rPr>
          <w:rFonts w:cs="Arial"/>
        </w:rPr>
      </w:pPr>
      <w:del w:id="703" w:author="Angela Quinn (NESO)" w:date="2024-10-28T07:51:00Z">
        <w:r w:rsidRPr="00AF5520" w:rsidDel="00CB10D2">
          <w:rPr>
            <w:rFonts w:cs="Arial"/>
          </w:rPr>
          <w:delText>3.2.2</w:delText>
        </w:r>
        <w:r w:rsidRPr="00AF5520" w:rsidDel="00CB10D2">
          <w:rPr>
            <w:rFonts w:cs="Arial"/>
          </w:rPr>
          <w:tab/>
          <w:delText xml:space="preserve">twenty-three calendar days less one Business Day after the </w:delText>
        </w:r>
      </w:del>
      <w:del w:id="704" w:author="Angela Quinn (NESO)" w:date="2024-10-09T19:10:00Z">
        <w:r w:rsidRPr="00AF5520" w:rsidDel="009E0655">
          <w:rPr>
            <w:rFonts w:cs="Arial"/>
          </w:rPr>
          <w:delText>Statement of Works</w:delText>
        </w:r>
      </w:del>
      <w:del w:id="705" w:author="Angela Quinn (NESO)" w:date="2024-10-28T07:51:00Z">
        <w:r w:rsidRPr="00AF5520" w:rsidDel="00CB10D2">
          <w:rPr>
            <w:rFonts w:cs="Arial"/>
          </w:rPr>
          <w:delText xml:space="preserve"> Assumptions Date</w:delText>
        </w:r>
      </w:del>
      <w:del w:id="706" w:author="Lizzie Timmins (NESO)" w:date="2024-11-05T10:49:00Z">
        <w:r w:rsidRPr="00AF5520" w:rsidDel="009D393E">
          <w:rPr>
            <w:rFonts w:cs="Arial"/>
          </w:rPr>
          <w:delText>.</w:delText>
        </w:r>
      </w:del>
      <w:r w:rsidRPr="00AF5520">
        <w:rPr>
          <w:rFonts w:cs="Arial"/>
        </w:rPr>
        <w:t xml:space="preserve">   </w:t>
      </w:r>
    </w:p>
    <w:p w14:paraId="6E48D621" w14:textId="77777777" w:rsidR="00E25684" w:rsidRPr="00AF5520" w:rsidRDefault="00E25684" w:rsidP="00B33A64">
      <w:pPr>
        <w:spacing w:after="0"/>
        <w:rPr>
          <w:rFonts w:cs="Arial"/>
        </w:rPr>
      </w:pPr>
    </w:p>
    <w:p w14:paraId="7B4B9BF5" w14:textId="3916BD85"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Statement of Works Notice:</w:t>
      </w:r>
    </w:p>
    <w:p w14:paraId="1EAAFC78" w14:textId="77777777" w:rsidR="00E25684" w:rsidRPr="00AF5520" w:rsidRDefault="00E25684" w:rsidP="00B33A64">
      <w:pPr>
        <w:spacing w:after="0"/>
        <w:rPr>
          <w:rFonts w:cs="Arial"/>
        </w:rPr>
      </w:pPr>
    </w:p>
    <w:p w14:paraId="20A441D1" w14:textId="3DAF250B" w:rsidR="00E25684" w:rsidRPr="00AF5520" w:rsidRDefault="00E25684" w:rsidP="00B33A64">
      <w:pPr>
        <w:spacing w:after="0"/>
        <w:ind w:left="1418" w:hanging="709"/>
        <w:rPr>
          <w:rFonts w:cs="Arial"/>
        </w:rPr>
      </w:pPr>
      <w:r w:rsidRPr="00AF5520">
        <w:rPr>
          <w:rFonts w:cs="Arial"/>
        </w:rPr>
        <w:t>3.3.1</w:t>
      </w:r>
      <w:r w:rsidRPr="00AF5520">
        <w:rPr>
          <w:rFonts w:cs="Arial"/>
        </w:rPr>
        <w:tab/>
        <w:t xml:space="preserve">that a Transmission Owner does not require Transmission Construction Works to be undertaken in respect of a </w:t>
      </w:r>
      <w:del w:id="707" w:author="Angela Quinn (NESO)" w:date="2024-10-09T15:36:00Z">
        <w:r w:rsidRPr="00AF5520" w:rsidDel="00896BE1">
          <w:rPr>
            <w:rFonts w:cs="Arial"/>
          </w:rPr>
          <w:delText>Statement of Works</w:delText>
        </w:r>
      </w:del>
      <w:ins w:id="708" w:author="Angela Quinn (NESO)" w:date="2024-10-28T07:51:00Z">
        <w:r w:rsidR="00CB10D2">
          <w:rPr>
            <w:rFonts w:cs="Arial"/>
          </w:rPr>
          <w:t>Transmission Evaluation</w:t>
        </w:r>
      </w:ins>
      <w:del w:id="709" w:author="Angela Quinn (NESO)" w:date="2024-10-28T07:51:00Z">
        <w:r w:rsidRPr="00AF5520" w:rsidDel="00CB10D2">
          <w:rPr>
            <w:rFonts w:cs="Arial"/>
          </w:rPr>
          <w:delText xml:space="preserve"> </w:delText>
        </w:r>
      </w:del>
      <w:del w:id="710" w:author="Angela Quinn (NESO)" w:date="2024-10-28T07:52:00Z">
        <w:r w:rsidRPr="00AF5520" w:rsidDel="00CB10D2">
          <w:rPr>
            <w:rFonts w:cs="Arial"/>
          </w:rPr>
          <w:delText>Project</w:delText>
        </w:r>
      </w:del>
      <w:r w:rsidRPr="00AF5520">
        <w:rPr>
          <w:rFonts w:cs="Arial"/>
        </w:rPr>
        <w:t>; or</w:t>
      </w:r>
    </w:p>
    <w:p w14:paraId="587DA792" w14:textId="77777777" w:rsidR="00E25684" w:rsidRPr="00AF5520" w:rsidRDefault="00E25684" w:rsidP="00B33A64">
      <w:pPr>
        <w:tabs>
          <w:tab w:val="num" w:pos="1418"/>
        </w:tabs>
        <w:spacing w:after="0"/>
        <w:ind w:left="1418" w:hanging="709"/>
        <w:rPr>
          <w:rFonts w:cs="Arial"/>
        </w:rPr>
      </w:pPr>
    </w:p>
    <w:p w14:paraId="6792722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7832A533" w14:textId="77777777" w:rsidR="00E25684" w:rsidRPr="00AF5520" w:rsidRDefault="00E25684" w:rsidP="00B33A64">
      <w:pPr>
        <w:spacing w:after="0"/>
        <w:rPr>
          <w:rFonts w:cs="Arial"/>
        </w:rPr>
      </w:pPr>
    </w:p>
    <w:p w14:paraId="49F87D9A" w14:textId="20607F3A" w:rsidR="00E25684" w:rsidRPr="00AF5520" w:rsidDel="000C64BE" w:rsidRDefault="00E25684" w:rsidP="000C64BE">
      <w:pPr>
        <w:spacing w:after="0"/>
        <w:ind w:left="709" w:hanging="709"/>
        <w:rPr>
          <w:del w:id="711" w:author="Lizzie Timmins (NESO)" w:date="2024-11-05T10:54:00Z"/>
          <w:rFonts w:cs="Arial"/>
        </w:rPr>
      </w:pPr>
      <w:r w:rsidRPr="00AF5520">
        <w:rPr>
          <w:rFonts w:cs="Arial"/>
        </w:rPr>
        <w:t>3.4</w:t>
      </w:r>
      <w:r w:rsidRPr="00AF5520">
        <w:rPr>
          <w:rFonts w:cs="Arial"/>
        </w:rPr>
        <w:tab/>
        <w:t xml:space="preserve">A Transmission Owner shall prepare each TO </w:t>
      </w:r>
      <w:del w:id="712" w:author="Angela Quinn (NESO)" w:date="2024-10-09T17:20:00Z">
        <w:r w:rsidRPr="00AF5520" w:rsidDel="002C0C16">
          <w:rPr>
            <w:rFonts w:cs="Arial"/>
          </w:rPr>
          <w:delText>Statement of Works Notice</w:delText>
        </w:r>
      </w:del>
      <w:ins w:id="713" w:author="Angela Quinn (NESO)" w:date="2024-10-09T18:03:00Z">
        <w:r w:rsidR="00050281">
          <w:rPr>
            <w:rFonts w:cs="Arial"/>
          </w:rPr>
          <w:t>Construct</w:t>
        </w:r>
        <w:r w:rsidR="00655F72">
          <w:rPr>
            <w:rFonts w:cs="Arial"/>
          </w:rPr>
          <w:t>ion Offer</w:t>
        </w:r>
      </w:ins>
      <w:r w:rsidRPr="00AF5520">
        <w:rPr>
          <w:rFonts w:cs="Arial"/>
        </w:rPr>
        <w:t xml:space="preserve"> </w:t>
      </w:r>
      <w:ins w:id="714" w:author="Angela Quinn (NESO)" w:date="2024-10-09T18:22:00Z">
        <w:r w:rsidR="002729BF">
          <w:rPr>
            <w:rFonts w:cs="Arial"/>
          </w:rPr>
          <w:t xml:space="preserve">in respect of The Company Modification Application for a </w:t>
        </w:r>
      </w:ins>
      <w:ins w:id="715" w:author="Angela Quinn (NESO)" w:date="2024-10-28T07:52:00Z">
        <w:r w:rsidR="005B662B">
          <w:rPr>
            <w:rFonts w:cs="Arial"/>
          </w:rPr>
          <w:t>Transmission Evaluation</w:t>
        </w:r>
      </w:ins>
      <w:ins w:id="716" w:author="Angela Quinn (NESO)" w:date="2024-10-09T18:22:00Z">
        <w:r w:rsidR="002729BF">
          <w:rPr>
            <w:rFonts w:cs="Arial"/>
          </w:rPr>
          <w:t xml:space="preserve"> </w:t>
        </w:r>
      </w:ins>
      <w:r w:rsidRPr="00AF5520">
        <w:rPr>
          <w:rFonts w:cs="Arial"/>
        </w:rPr>
        <w:t xml:space="preserve">so that, if the </w:t>
      </w:r>
      <w:del w:id="717" w:author="Angela Quinn (NESO)" w:date="2024-10-09T18:03:00Z">
        <w:r w:rsidRPr="00AF5520" w:rsidDel="00655F72">
          <w:rPr>
            <w:rFonts w:cs="Arial"/>
          </w:rPr>
          <w:delText>Statement of Works</w:delText>
        </w:r>
      </w:del>
      <w:ins w:id="718" w:author="Angela Quinn (NESO)" w:date="2024-10-28T07:52:00Z">
        <w:r w:rsidR="005B662B">
          <w:rPr>
            <w:rFonts w:cs="Arial"/>
          </w:rPr>
          <w:t>Transmission Evaluation</w:t>
        </w:r>
      </w:ins>
      <w:del w:id="719" w:author="Angela Quinn (NESO)" w:date="2024-10-28T07:52:00Z">
        <w:r w:rsidRPr="00AF5520" w:rsidDel="005B662B">
          <w:rPr>
            <w:rFonts w:cs="Arial"/>
          </w:rPr>
          <w:delText xml:space="preserve"> Project </w:delText>
        </w:r>
      </w:del>
      <w:r w:rsidRPr="00AF5520">
        <w:rPr>
          <w:rFonts w:cs="Arial"/>
        </w:rPr>
        <w:t>to which it relates is constructed, such Transmission Owner would continue to comply with the obligations in respect of the planning and development of its Transmission System set out in Part One, paragraph 2.2 of this Section D by giving effect to such Transmission Construction Works, except that</w:t>
      </w:r>
      <w:del w:id="720" w:author="Lizzie Timmins (NESO)" w:date="2024-11-05T10:54:00Z">
        <w:r w:rsidRPr="00AF5520" w:rsidDel="000C64BE">
          <w:rPr>
            <w:rFonts w:cs="Arial"/>
          </w:rPr>
          <w:delText>:</w:delText>
        </w:r>
      </w:del>
    </w:p>
    <w:p w14:paraId="5CF76252" w14:textId="07C9AAE3" w:rsidR="00E25684" w:rsidRPr="00AF5520" w:rsidDel="000C64BE" w:rsidRDefault="00E25684" w:rsidP="000C64BE">
      <w:pPr>
        <w:spacing w:after="0"/>
        <w:ind w:left="709" w:hanging="709"/>
        <w:rPr>
          <w:del w:id="721" w:author="Lizzie Timmins (NESO)" w:date="2024-11-05T10:54:00Z"/>
          <w:rFonts w:cs="Arial"/>
        </w:rPr>
      </w:pPr>
    </w:p>
    <w:p w14:paraId="1983DAC7" w14:textId="7940F724" w:rsidR="00E25684" w:rsidRPr="00AF5520" w:rsidDel="005B662B" w:rsidRDefault="00E25684" w:rsidP="000C64BE">
      <w:pPr>
        <w:spacing w:after="0"/>
        <w:ind w:left="709" w:hanging="709"/>
        <w:rPr>
          <w:del w:id="722" w:author="Angela Quinn (NESO)" w:date="2024-10-28T07:53:00Z"/>
          <w:rFonts w:cs="Arial"/>
        </w:rPr>
      </w:pPr>
      <w:del w:id="723" w:author="Angela Quinn (NESO)" w:date="2024-10-28T07:53:00Z">
        <w:r w:rsidRPr="00AF5520" w:rsidDel="005B662B">
          <w:rPr>
            <w:rFonts w:cs="Arial"/>
          </w:rPr>
          <w:delText>3.4.1</w:delText>
        </w:r>
        <w:r w:rsidRPr="00AF5520" w:rsidDel="005B662B">
          <w:rPr>
            <w:rFonts w:cs="Arial"/>
          </w:rPr>
          <w:tab/>
          <w:delText xml:space="preserve">for the purpose of Part One, paragraph 2.2, such Transmission Owner shall take into account </w:delText>
        </w:r>
      </w:del>
      <w:del w:id="724" w:author="Angela Quinn (NESO)" w:date="2024-10-09T18:03:00Z">
        <w:r w:rsidRPr="00AF5520" w:rsidDel="00655F72">
          <w:rPr>
            <w:rFonts w:cs="Arial"/>
          </w:rPr>
          <w:delText>Statement of Works</w:delText>
        </w:r>
      </w:del>
      <w:del w:id="725" w:author="Angela Quinn (NESO)" w:date="2024-10-28T07:53:00Z">
        <w:r w:rsidRPr="00AF5520" w:rsidDel="005B662B">
          <w:rPr>
            <w:rFonts w:cs="Arial"/>
          </w:rPr>
          <w:delText xml:space="preserve"> Planning Assumptions provided to it under paragraph 2 (as </w:delText>
        </w:r>
        <w:r w:rsidRPr="00AF5520" w:rsidDel="005B662B">
          <w:rPr>
            <w:rFonts w:cs="Arial"/>
          </w:rPr>
          <w:lastRenderedPageBreak/>
          <w:delText xml:space="preserve">modified or updated pursuant to paragraphs 2.4 or 2.6) in respect of the </w:delText>
        </w:r>
      </w:del>
      <w:del w:id="726" w:author="Angela Quinn (NESO)" w:date="2024-10-09T18:04:00Z">
        <w:r w:rsidRPr="00AF5520" w:rsidDel="00F33C98">
          <w:rPr>
            <w:rFonts w:cs="Arial"/>
          </w:rPr>
          <w:delText>Statement of Works</w:delText>
        </w:r>
      </w:del>
      <w:del w:id="727" w:author="Angela Quinn (NESO)" w:date="2024-10-28T07:53:00Z">
        <w:r w:rsidRPr="00AF5520" w:rsidDel="005B662B">
          <w:rPr>
            <w:rFonts w:cs="Arial"/>
          </w:rPr>
          <w:delText xml:space="preserve"> Project in the place of any other Planning Assumptions; and</w:delText>
        </w:r>
      </w:del>
    </w:p>
    <w:p w14:paraId="726CC8D9" w14:textId="1E99C117" w:rsidR="00E25684" w:rsidRPr="00AF5520" w:rsidDel="000C64BE" w:rsidRDefault="00E25684" w:rsidP="000C64BE">
      <w:pPr>
        <w:tabs>
          <w:tab w:val="num" w:pos="1418"/>
        </w:tabs>
        <w:spacing w:after="0"/>
        <w:ind w:left="709" w:hanging="709"/>
        <w:rPr>
          <w:del w:id="728" w:author="Lizzie Timmins (NESO)" w:date="2024-11-05T10:54:00Z"/>
          <w:rFonts w:cs="Arial"/>
        </w:rPr>
      </w:pPr>
    </w:p>
    <w:p w14:paraId="526234C0" w14:textId="04F65DA3" w:rsidR="00E25684" w:rsidRPr="00AF5520" w:rsidRDefault="00E25684" w:rsidP="000C64BE">
      <w:pPr>
        <w:spacing w:after="0"/>
        <w:ind w:left="709" w:hanging="709"/>
      </w:pPr>
      <w:del w:id="729" w:author="Lizzie Timmins (NESO)" w:date="2024-11-05T10:54:00Z">
        <w:r w:rsidRPr="00AF5520" w:rsidDel="000C64BE">
          <w:delText>3.4.2</w:delText>
        </w:r>
        <w:r w:rsidRPr="00AF5520" w:rsidDel="000C64BE">
          <w:tab/>
        </w:r>
      </w:del>
      <w:ins w:id="730" w:author="Lizzie Timmins (NESO)" w:date="2024-11-05T10:54:00Z">
        <w:r w:rsidR="000C64BE">
          <w:t xml:space="preserve"> </w:t>
        </w:r>
      </w:ins>
      <w:r w:rsidRPr="00AF5520">
        <w:t xml:space="preserve">the technical design and operational criteria for the Relevant Connection Site shall be as set out in </w:t>
      </w:r>
      <w:r w:rsidR="002B2E6D">
        <w:t>The Company</w:t>
      </w:r>
      <w:r w:rsidRPr="00AF5520">
        <w:t xml:space="preserve"> </w:t>
      </w:r>
      <w:del w:id="731" w:author="Angela Quinn (NESO)" w:date="2024-10-09T18:04:00Z">
        <w:r w:rsidRPr="00AF5520" w:rsidDel="00F33C98">
          <w:delText xml:space="preserve">Request </w:delText>
        </w:r>
      </w:del>
      <w:ins w:id="732" w:author="Angela Quinn (NESO)" w:date="2024-10-09T18:04:00Z">
        <w:r w:rsidR="00F33C98">
          <w:t>Modification Application</w:t>
        </w:r>
        <w:r w:rsidR="00F33C98" w:rsidRPr="00AF5520">
          <w:t xml:space="preserve"> </w:t>
        </w:r>
      </w:ins>
      <w:r w:rsidRPr="00AF5520">
        <w:t xml:space="preserve">for a </w:t>
      </w:r>
      <w:del w:id="733" w:author="Angela Quinn (NESO)" w:date="2024-10-09T18:04:00Z">
        <w:r w:rsidRPr="00AF5520" w:rsidDel="00F33C98">
          <w:delText>Statement of Works</w:delText>
        </w:r>
      </w:del>
      <w:ins w:id="734" w:author="Angela Quinn (NESO)" w:date="2024-10-28T07:53:00Z">
        <w:r w:rsidR="005B662B">
          <w:t>Transmission Evaluation</w:t>
        </w:r>
      </w:ins>
      <w:del w:id="735" w:author="Angela Quinn (NESO)" w:date="2024-10-09T18:04:00Z">
        <w:r w:rsidRPr="00AF5520" w:rsidDel="00F33C98">
          <w:delText xml:space="preserve"> together with any site-specific information set out in the TO Statement of Works Notice</w:delText>
        </w:r>
      </w:del>
      <w:r w:rsidRPr="00AF5520">
        <w:t xml:space="preserve">.   </w:t>
      </w:r>
    </w:p>
    <w:p w14:paraId="1C8E96C6" w14:textId="77777777" w:rsidR="00E25684" w:rsidRPr="00AF5520" w:rsidRDefault="00E25684" w:rsidP="00B33A64">
      <w:pPr>
        <w:spacing w:after="0"/>
        <w:rPr>
          <w:rFonts w:cs="Arial"/>
        </w:rPr>
      </w:pPr>
    </w:p>
    <w:p w14:paraId="253AE86C" w14:textId="665FED81" w:rsidR="00E25684" w:rsidRPr="00AF5520" w:rsidDel="009E6E4B" w:rsidRDefault="4407682A" w:rsidP="00B33A64">
      <w:pPr>
        <w:spacing w:after="0"/>
        <w:ind w:left="709" w:hanging="709"/>
        <w:rPr>
          <w:del w:id="736" w:author="Lizzie Timmins (NESO)" w:date="2024-11-05T10:46:00Z"/>
          <w:rFonts w:cs="Arial"/>
        </w:rPr>
      </w:pPr>
      <w:del w:id="737" w:author="Lizzie Timmins (NESO)" w:date="2024-11-05T10:45:00Z">
        <w:r w:rsidRPr="084E2F52" w:rsidDel="009E6E4B">
          <w:rPr>
            <w:rFonts w:cs="Arial"/>
          </w:rPr>
          <w:delText>3.5</w:delText>
        </w:r>
        <w:r w:rsidR="00E25684" w:rsidDel="009E6E4B">
          <w:tab/>
        </w:r>
      </w:del>
      <w:del w:id="738" w:author="Angela Quinn (NESO)" w:date="2024-10-28T07:53:00Z">
        <w:r w:rsidRPr="084E2F52" w:rsidDel="005B662B">
          <w:rPr>
            <w:rFonts w:cs="Arial"/>
          </w:rPr>
          <w:delText xml:space="preserve">In the event that </w:delText>
        </w:r>
        <w:r w:rsidR="32871BD1" w:rsidRPr="084E2F52" w:rsidDel="005B662B">
          <w:rPr>
            <w:rFonts w:cs="Arial"/>
          </w:rPr>
          <w:delText>The Company</w:delText>
        </w:r>
        <w:r w:rsidRPr="084E2F52" w:rsidDel="005B662B">
          <w:rPr>
            <w:rFonts w:cs="Arial"/>
          </w:rPr>
          <w:delText xml:space="preserve"> modifies </w:delText>
        </w:r>
      </w:del>
      <w:del w:id="739" w:author="Angela Quinn (NESO)" w:date="2024-10-09T18:30:00Z">
        <w:r w:rsidR="00E25684" w:rsidRPr="084E2F52" w:rsidDel="4407682A">
          <w:rPr>
            <w:rFonts w:cs="Arial"/>
          </w:rPr>
          <w:delText>Statement of Works</w:delText>
        </w:r>
      </w:del>
      <w:del w:id="740" w:author="Angela Quinn (NESO)" w:date="2024-10-28T07:53:00Z">
        <w:r w:rsidRPr="084E2F52" w:rsidDel="005B662B">
          <w:rPr>
            <w:rFonts w:cs="Arial"/>
          </w:rPr>
          <w:delText xml:space="preserve"> Planning Assumptions after a Transmission Owner has submitted its TO </w:delText>
        </w:r>
      </w:del>
      <w:del w:id="741" w:author="Angela Quinn (NESO)" w:date="2024-10-09T18:30:00Z">
        <w:r w:rsidR="00E25684" w:rsidRPr="084E2F52" w:rsidDel="4407682A">
          <w:rPr>
            <w:rFonts w:cs="Arial"/>
          </w:rPr>
          <w:delText>Statement of Works Notice</w:delText>
        </w:r>
      </w:del>
      <w:del w:id="742" w:author="Angela Quinn (NESO)" w:date="2024-10-28T07:53:00Z">
        <w:r w:rsidRPr="084E2F52" w:rsidDel="005B662B">
          <w:rPr>
            <w:rFonts w:cs="Arial"/>
          </w:rPr>
          <w:delText xml:space="preserve"> for the </w:delText>
        </w:r>
      </w:del>
      <w:del w:id="743" w:author="Angela Quinn (NESO)" w:date="2024-10-09T18:31:00Z">
        <w:r w:rsidR="00E25684" w:rsidRPr="084E2F52" w:rsidDel="4407682A">
          <w:rPr>
            <w:rFonts w:cs="Arial"/>
          </w:rPr>
          <w:delText>Statement of Works</w:delText>
        </w:r>
      </w:del>
      <w:del w:id="744" w:author="Angela Quinn (NESO)" w:date="2024-10-28T07:53:00Z">
        <w:r w:rsidRPr="084E2F52" w:rsidDel="005B662B">
          <w:rPr>
            <w:rFonts w:cs="Arial"/>
          </w:rPr>
          <w:delText xml:space="preserve"> Project to which such </w:delText>
        </w:r>
      </w:del>
      <w:del w:id="745" w:author="Angela Quinn (NESO)" w:date="2024-10-09T18:31:00Z">
        <w:r w:rsidR="00E25684" w:rsidRPr="084E2F52" w:rsidDel="4407682A">
          <w:rPr>
            <w:rFonts w:cs="Arial"/>
          </w:rPr>
          <w:delText>Statement of Works</w:delText>
        </w:r>
      </w:del>
      <w:del w:id="746" w:author="Angela Quinn (NESO)" w:date="2024-10-28T07:53:00Z">
        <w:r w:rsidRPr="084E2F52" w:rsidDel="005B662B">
          <w:rPr>
            <w:rFonts w:cs="Arial"/>
          </w:rPr>
          <w:delText xml:space="preserve"> Planning Assumptions apply, the Transmission Owner shall revise and re-submit its TO </w:delText>
        </w:r>
      </w:del>
      <w:del w:id="747" w:author="Angela Quinn (NESO)" w:date="2024-10-09T18:31:00Z">
        <w:r w:rsidR="00E25684" w:rsidRPr="084E2F52" w:rsidDel="4407682A">
          <w:rPr>
            <w:rFonts w:cs="Arial"/>
          </w:rPr>
          <w:delText>Statement of Works Notice</w:delText>
        </w:r>
      </w:del>
      <w:del w:id="748" w:author="Angela Quinn (NESO)" w:date="2024-10-28T07:53:00Z">
        <w:r w:rsidRPr="084E2F52" w:rsidDel="005B662B">
          <w:rPr>
            <w:rFonts w:cs="Arial"/>
          </w:rPr>
          <w:delText xml:space="preserve"> to </w:delText>
        </w:r>
        <w:r w:rsidR="32871BD1" w:rsidRPr="084E2F52" w:rsidDel="005B662B">
          <w:rPr>
            <w:rFonts w:cs="Arial"/>
          </w:rPr>
          <w:delText>The Company</w:delText>
        </w:r>
        <w:r w:rsidRPr="084E2F52" w:rsidDel="005B662B">
          <w:rPr>
            <w:rFonts w:cs="Arial"/>
          </w:rPr>
          <w:delText xml:space="preserve">, taking into account such modified </w:delText>
        </w:r>
      </w:del>
      <w:del w:id="749" w:author="Angela Quinn (NESO)" w:date="2024-10-09T18:31:00Z">
        <w:r w:rsidR="00E25684" w:rsidRPr="084E2F52" w:rsidDel="4407682A">
          <w:rPr>
            <w:rFonts w:cs="Arial"/>
          </w:rPr>
          <w:delText>Statement of Works</w:delText>
        </w:r>
      </w:del>
      <w:del w:id="750" w:author="Angela Quinn (NESO)" w:date="2024-10-28T07:53:00Z">
        <w:r w:rsidRPr="084E2F52" w:rsidDel="005B662B">
          <w:rPr>
            <w:rFonts w:cs="Arial"/>
          </w:rPr>
          <w:delText xml:space="preserve"> Planning Assumptions, as soon as reasonably practicable.</w:delText>
        </w:r>
      </w:del>
      <w:del w:id="751" w:author="Lizzie Timmins (NESO)" w:date="2024-11-05T10:46:00Z">
        <w:r w:rsidRPr="084E2F52" w:rsidDel="009E6E4B">
          <w:rPr>
            <w:rFonts w:cs="Arial"/>
          </w:rPr>
          <w:delText xml:space="preserve"> </w:delText>
        </w:r>
      </w:del>
    </w:p>
    <w:p w14:paraId="5FF33D71" w14:textId="77777777" w:rsidR="00E25684" w:rsidRPr="00AF5520" w:rsidDel="009E6E4B" w:rsidRDefault="00E25684" w:rsidP="00B33A64">
      <w:pPr>
        <w:spacing w:after="0"/>
        <w:rPr>
          <w:del w:id="752" w:author="Lizzie Timmins (NESO)" w:date="2024-11-05T10:46:00Z"/>
          <w:rFonts w:cs="Arial"/>
        </w:rPr>
      </w:pPr>
    </w:p>
    <w:p w14:paraId="1188F976" w14:textId="6EDE1ACD" w:rsidR="00E25684" w:rsidRPr="00AF5520" w:rsidRDefault="00E25684">
      <w:pPr>
        <w:spacing w:after="0"/>
        <w:ind w:left="709" w:hanging="709"/>
        <w:rPr>
          <w:rFonts w:cs="Arial"/>
        </w:rPr>
        <w:pPrChange w:id="753" w:author="Lizzie Timmins (NESO)" w:date="2024-11-05T10:46:00Z">
          <w:pPr>
            <w:spacing w:after="0"/>
            <w:ind w:left="709" w:hanging="709"/>
            <w:jc w:val="left"/>
          </w:pPr>
        </w:pPrChange>
      </w:pPr>
      <w:del w:id="754" w:author="Lizzie Timmins (NESO)" w:date="2024-11-05T10:45:00Z">
        <w:r w:rsidRPr="00AF5520" w:rsidDel="009E6E4B">
          <w:rPr>
            <w:rFonts w:cs="Arial"/>
          </w:rPr>
          <w:delText>3.6</w:delText>
        </w:r>
        <w:r w:rsidRPr="00AF5520" w:rsidDel="009E6E4B">
          <w:rPr>
            <w:rFonts w:cs="Arial"/>
          </w:rPr>
          <w:tab/>
        </w:r>
      </w:del>
      <w:del w:id="755" w:author="Angela Quinn (NESO)" w:date="2024-10-09T17:46:00Z">
        <w:r w:rsidRPr="00AF5520" w:rsidDel="00BA1A66">
          <w:rPr>
            <w:rFonts w:cs="Arial"/>
          </w:rPr>
          <w:delText xml:space="preserve">At any time up to twenty-eight calendar days plus ninety-three Business Days after the User Application Date, </w:delText>
        </w:r>
        <w:r w:rsidR="002B2E6D" w:rsidDel="00BA1A66">
          <w:rPr>
            <w:rFonts w:cs="Arial"/>
          </w:rPr>
          <w:delText>The Company</w:delText>
        </w:r>
        <w:r w:rsidRPr="00AF5520" w:rsidDel="00BA1A66">
          <w:rPr>
            <w:rFonts w:cs="Arial"/>
          </w:rPr>
          <w:delText xml:space="preserve"> may submit to the Transmission Owner (and such submission shall be deemed to be) </w:delText>
        </w:r>
        <w:r w:rsidR="002B2E6D" w:rsidDel="00BA1A66">
          <w:rPr>
            <w:rFonts w:cs="Arial"/>
          </w:rPr>
          <w:delText>The Company</w:delText>
        </w:r>
        <w:r w:rsidRPr="00AF5520" w:rsidDel="00BA1A66">
          <w:rPr>
            <w:rFonts w:cs="Arial"/>
          </w:rPr>
          <w:delText xml:space="preserve"> Modification Application in respect of a Statement of Works Project.  Processing of such deemed </w:delText>
        </w:r>
        <w:r w:rsidR="002B2E6D" w:rsidDel="00BA1A66">
          <w:rPr>
            <w:rFonts w:cs="Arial"/>
          </w:rPr>
          <w:delText>The Company</w:delText>
        </w:r>
        <w:r w:rsidRPr="00AF5520" w:rsidDel="00BA1A66">
          <w:rPr>
            <w:rFonts w:cs="Arial"/>
          </w:rPr>
          <w:delText xml:space="preserve"> Modification Application shall be as set out in Part Two of this Section D.</w:delText>
        </w:r>
      </w:del>
    </w:p>
    <w:p w14:paraId="00D0012C" w14:textId="77777777" w:rsidR="008140BD" w:rsidRDefault="3245153F" w:rsidP="008140BD">
      <w:pPr>
        <w:numPr>
          <w:ilvl w:val="0"/>
          <w:numId w:val="8"/>
        </w:numPr>
        <w:spacing w:after="0"/>
        <w:rPr>
          <w:rFonts w:cs="Arial"/>
          <w:b/>
          <w:bCs/>
          <w:color w:val="000000"/>
        </w:rPr>
      </w:pPr>
      <w:bookmarkStart w:id="756" w:name="_DV_M10"/>
      <w:bookmarkStart w:id="757" w:name="_DV_M11"/>
      <w:bookmarkStart w:id="758" w:name="_DV_M13"/>
      <w:bookmarkStart w:id="759" w:name="_DV_M14"/>
      <w:bookmarkStart w:id="760" w:name="_DV_M15"/>
      <w:bookmarkStart w:id="761" w:name="_DV_M16"/>
      <w:bookmarkStart w:id="762" w:name="_DV_M17"/>
      <w:bookmarkEnd w:id="756"/>
      <w:bookmarkEnd w:id="757"/>
      <w:bookmarkEnd w:id="758"/>
      <w:bookmarkEnd w:id="759"/>
      <w:bookmarkEnd w:id="760"/>
      <w:bookmarkEnd w:id="761"/>
      <w:bookmarkEnd w:id="762"/>
      <w:r w:rsidRPr="084E2F52">
        <w:rPr>
          <w:rFonts w:cs="Arial"/>
          <w:b/>
          <w:bCs/>
          <w:color w:val="000000" w:themeColor="text1"/>
        </w:rPr>
        <w:t>Evaluation of Transmission Impact</w:t>
      </w:r>
    </w:p>
    <w:p w14:paraId="46C992A8" w14:textId="77777777" w:rsidR="008140BD" w:rsidRDefault="008140BD" w:rsidP="008140BD">
      <w:pPr>
        <w:spacing w:after="0"/>
        <w:ind w:left="720"/>
        <w:rPr>
          <w:rFonts w:cs="Arial"/>
          <w:b/>
          <w:bCs/>
          <w:color w:val="000000"/>
        </w:rPr>
      </w:pPr>
    </w:p>
    <w:p w14:paraId="3E0C0E2D" w14:textId="77777777" w:rsidR="008140BD" w:rsidRPr="0049722E" w:rsidRDefault="008140BD" w:rsidP="008140BD">
      <w:pPr>
        <w:numPr>
          <w:ilvl w:val="1"/>
          <w:numId w:val="8"/>
        </w:numPr>
        <w:tabs>
          <w:tab w:val="num" w:pos="1080"/>
        </w:tabs>
        <w:spacing w:after="0"/>
        <w:ind w:left="709"/>
        <w:rPr>
          <w:rFonts w:cs="Arial"/>
          <w:color w:val="000000"/>
        </w:rPr>
      </w:pPr>
      <w:r w:rsidRPr="0049722E">
        <w:rPr>
          <w:rFonts w:cs="Arial"/>
          <w:color w:val="000000"/>
        </w:rPr>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o facilitate the efficient assessment of relevant embedded small, relevant embedded medium, or ‘collectively relevant’ power stations on an aggregated basis.</w:t>
      </w:r>
    </w:p>
    <w:p w14:paraId="6F889CCD" w14:textId="77777777" w:rsidR="008140BD" w:rsidRPr="0049722E" w:rsidRDefault="008140BD" w:rsidP="008140BD">
      <w:pPr>
        <w:spacing w:after="0"/>
        <w:ind w:left="709"/>
        <w:rPr>
          <w:rFonts w:cs="Arial"/>
          <w:color w:val="000000"/>
        </w:rPr>
      </w:pPr>
    </w:p>
    <w:p w14:paraId="66F4571C" w14:textId="5164F62D" w:rsidR="008140BD" w:rsidRPr="0049722E" w:rsidRDefault="008140BD" w:rsidP="008140BD">
      <w:pPr>
        <w:numPr>
          <w:ilvl w:val="1"/>
          <w:numId w:val="8"/>
        </w:numPr>
        <w:tabs>
          <w:tab w:val="num" w:pos="1080"/>
        </w:tabs>
        <w:spacing w:after="0"/>
        <w:ind w:left="709"/>
        <w:rPr>
          <w:rFonts w:cs="Arial"/>
          <w:b/>
          <w:bCs/>
          <w:color w:val="000000"/>
        </w:rPr>
      </w:pPr>
      <w:r>
        <w:rPr>
          <w:rFonts w:cs="Arial"/>
          <w:color w:val="000000"/>
        </w:rPr>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w:t>
      </w:r>
      <w:del w:id="763" w:author="Angela Quinn (NESO)" w:date="2024-10-28T07:40:00Z">
        <w:r w:rsidDel="00CB10D2">
          <w:rPr>
            <w:rFonts w:cs="Arial"/>
            <w:color w:val="000000"/>
          </w:rPr>
          <w:delText xml:space="preserve">apply for </w:delText>
        </w:r>
      </w:del>
      <w:r>
        <w:rPr>
          <w:rFonts w:cs="Arial"/>
          <w:color w:val="000000"/>
        </w:rPr>
        <w:t xml:space="preserve">either </w:t>
      </w:r>
      <w:ins w:id="764" w:author="Angela Quinn (NESO)" w:date="2024-10-28T07:41:00Z">
        <w:r w:rsidR="00CB10D2">
          <w:rPr>
            <w:rFonts w:cs="Arial"/>
            <w:color w:val="000000"/>
          </w:rPr>
          <w:t xml:space="preserve"> make </w:t>
        </w:r>
      </w:ins>
      <w:r>
        <w:rPr>
          <w:rFonts w:cs="Arial"/>
          <w:color w:val="000000"/>
        </w:rPr>
        <w:t xml:space="preserve">a </w:t>
      </w:r>
      <w:del w:id="765" w:author="Angela Quinn (NESO)" w:date="2024-10-09T16:43:00Z">
        <w:r w:rsidDel="0049158E">
          <w:rPr>
            <w:rFonts w:cs="Arial"/>
            <w:color w:val="000000"/>
          </w:rPr>
          <w:delText>Statement of Works</w:delText>
        </w:r>
      </w:del>
      <w:ins w:id="766" w:author="Angela Quinn (NESO)" w:date="2024-10-28T07:41:00Z">
        <w:r w:rsidR="00CB10D2">
          <w:rPr>
            <w:rFonts w:cs="Arial"/>
            <w:color w:val="000000"/>
          </w:rPr>
          <w:t>Transmission Evaluation Application</w:t>
        </w:r>
      </w:ins>
      <w:r w:rsidR="009F5EB0">
        <w:rPr>
          <w:rFonts w:cs="Arial"/>
          <w:color w:val="000000"/>
        </w:rPr>
        <w:t xml:space="preserve"> </w:t>
      </w:r>
      <w:r>
        <w:rPr>
          <w:rFonts w:cs="Arial"/>
          <w:color w:val="000000"/>
        </w:rPr>
        <w:t xml:space="preserve">or </w:t>
      </w:r>
      <w:ins w:id="767" w:author="Angela Quinn (NESO)" w:date="2024-10-28T07:42:00Z">
        <w:r w:rsidR="00CB10D2">
          <w:rPr>
            <w:rFonts w:cs="Arial"/>
            <w:color w:val="000000"/>
          </w:rPr>
          <w:t>apply for a</w:t>
        </w:r>
      </w:ins>
      <w:ins w:id="768" w:author="Lizzie Timmins (NESO)" w:date="2024-10-29T13:32:00Z">
        <w:r w:rsidR="009B56B5">
          <w:rPr>
            <w:rFonts w:cs="Arial"/>
            <w:color w:val="000000"/>
          </w:rPr>
          <w:t xml:space="preserve"> </w:t>
        </w:r>
      </w:ins>
      <w:r>
        <w:rPr>
          <w:rFonts w:cs="Arial"/>
          <w:color w:val="000000"/>
        </w:rPr>
        <w:t>Transmission Impact Assessment in order to connect any single or collectively relevant embedded generation.</w:t>
      </w:r>
    </w:p>
    <w:p w14:paraId="46BECA14" w14:textId="77777777" w:rsidR="008140BD" w:rsidRPr="0049722E" w:rsidRDefault="008140BD" w:rsidP="008140BD">
      <w:pPr>
        <w:spacing w:after="0"/>
        <w:ind w:left="709"/>
        <w:rPr>
          <w:rFonts w:cs="Arial"/>
          <w:b/>
          <w:bCs/>
          <w:color w:val="000000"/>
        </w:rPr>
      </w:pPr>
    </w:p>
    <w:p w14:paraId="205B333D" w14:textId="3F6C51DC" w:rsidR="008140BD" w:rsidRDefault="3245153F" w:rsidP="008140BD">
      <w:pPr>
        <w:pStyle w:val="ListParagraph"/>
        <w:numPr>
          <w:ilvl w:val="1"/>
          <w:numId w:val="8"/>
        </w:numPr>
        <w:spacing w:after="0"/>
        <w:rPr>
          <w:rFonts w:cs="Arial"/>
          <w:color w:val="000000"/>
        </w:rPr>
      </w:pPr>
      <w:r w:rsidRPr="084E2F52">
        <w:rPr>
          <w:color w:val="000000" w:themeColor="text1"/>
        </w:rPr>
        <w:t xml:space="preserve">Evaluation of Transmission Impact may require the Transmission Owner to submit </w:t>
      </w:r>
      <w:r w:rsidRPr="00CB10D2">
        <w:rPr>
          <w:color w:val="000000" w:themeColor="text1"/>
        </w:rPr>
        <w:t>Trigger Criteria</w:t>
      </w:r>
      <w:r w:rsidRPr="084E2F52">
        <w:rPr>
          <w:color w:val="000000" w:themeColor="text1"/>
        </w:rPr>
        <w:t xml:space="preserve">, as agreed with </w:t>
      </w:r>
      <w:r w:rsidR="6833D9C4" w:rsidRPr="00CB10D2">
        <w:rPr>
          <w:color w:val="000000" w:themeColor="text1"/>
        </w:rPr>
        <w:t>The Company</w:t>
      </w:r>
      <w:r w:rsidR="6833D9C4" w:rsidRPr="084E2F52">
        <w:rPr>
          <w:color w:val="000000" w:themeColor="text1"/>
        </w:rPr>
        <w:t xml:space="preserve"> </w:t>
      </w:r>
      <w:r w:rsidRPr="084E2F52">
        <w:rPr>
          <w:color w:val="000000" w:themeColor="text1"/>
        </w:rPr>
        <w:t xml:space="preserve">and identified in 4.3.1 to 4.3.4, for Network Operators at GSPs within their network subject to a timetable agreed with </w:t>
      </w:r>
      <w:r w:rsidR="6833D9C4" w:rsidRPr="00CB10D2">
        <w:rPr>
          <w:color w:val="000000" w:themeColor="text1"/>
        </w:rPr>
        <w:t>The Company</w:t>
      </w:r>
      <w:r w:rsidRPr="084E2F52">
        <w:rPr>
          <w:color w:val="000000" w:themeColor="text1"/>
        </w:rPr>
        <w:t>.</w:t>
      </w:r>
    </w:p>
    <w:p w14:paraId="65C97A0F" w14:textId="77777777" w:rsidR="008140BD" w:rsidRDefault="008140BD" w:rsidP="008140BD">
      <w:pPr>
        <w:tabs>
          <w:tab w:val="num" w:pos="1080"/>
        </w:tabs>
        <w:spacing w:after="0"/>
        <w:ind w:left="709"/>
        <w:rPr>
          <w:rFonts w:cs="Arial"/>
          <w:color w:val="000000"/>
        </w:rPr>
      </w:pPr>
    </w:p>
    <w:p w14:paraId="7D5C758D" w14:textId="77777777" w:rsidR="008140BD" w:rsidRDefault="008140BD" w:rsidP="008140BD">
      <w:pPr>
        <w:numPr>
          <w:ilvl w:val="2"/>
          <w:numId w:val="8"/>
        </w:numPr>
        <w:spacing w:after="0"/>
        <w:ind w:firstLine="840"/>
        <w:rPr>
          <w:rFonts w:cs="Arial"/>
          <w:color w:val="000000"/>
        </w:rPr>
      </w:pPr>
      <w:r>
        <w:rPr>
          <w:rFonts w:cs="Arial"/>
          <w:color w:val="000000"/>
        </w:rPr>
        <w:t>Active Power (MW)</w:t>
      </w:r>
    </w:p>
    <w:p w14:paraId="5F1695D6"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Apparent Power (MVA)</w:t>
      </w:r>
    </w:p>
    <w:p w14:paraId="007F1713" w14:textId="77777777" w:rsidR="008140BD" w:rsidRDefault="008140BD" w:rsidP="008140BD">
      <w:pPr>
        <w:numPr>
          <w:ilvl w:val="2"/>
          <w:numId w:val="8"/>
        </w:numPr>
        <w:spacing w:after="0"/>
        <w:ind w:firstLine="840"/>
        <w:rPr>
          <w:rFonts w:cs="Arial"/>
          <w:color w:val="000000"/>
        </w:rPr>
      </w:pPr>
      <w:r>
        <w:rPr>
          <w:rFonts w:cs="Arial"/>
          <w:color w:val="000000"/>
        </w:rPr>
        <w:t>Reactive Power (MVAR)</w:t>
      </w:r>
    </w:p>
    <w:p w14:paraId="26A4EFB2" w14:textId="77777777" w:rsidR="008140BD" w:rsidRDefault="3245153F" w:rsidP="008140BD">
      <w:pPr>
        <w:numPr>
          <w:ilvl w:val="2"/>
          <w:numId w:val="8"/>
        </w:numPr>
        <w:spacing w:after="0"/>
        <w:ind w:firstLine="840"/>
        <w:rPr>
          <w:rFonts w:cs="Arial"/>
          <w:color w:val="000000"/>
        </w:rPr>
      </w:pPr>
      <w:r w:rsidRPr="084E2F52">
        <w:rPr>
          <w:rFonts w:cs="Arial"/>
          <w:color w:val="000000" w:themeColor="text1"/>
        </w:rPr>
        <w:t>Amperage (KA)</w:t>
      </w:r>
    </w:p>
    <w:p w14:paraId="208C578F" w14:textId="77777777" w:rsidR="008140BD" w:rsidRDefault="008140BD" w:rsidP="008140BD">
      <w:pPr>
        <w:spacing w:after="0"/>
        <w:ind w:left="1560"/>
        <w:rPr>
          <w:rFonts w:cs="Arial"/>
          <w:color w:val="000000"/>
        </w:rPr>
      </w:pPr>
    </w:p>
    <w:p w14:paraId="4307CA66" w14:textId="77777777" w:rsidR="008140BD" w:rsidRPr="00A13393" w:rsidRDefault="008140BD" w:rsidP="008140BD">
      <w:pPr>
        <w:numPr>
          <w:ilvl w:val="1"/>
          <w:numId w:val="8"/>
        </w:numPr>
        <w:spacing w:after="0"/>
        <w:rPr>
          <w:rFonts w:cs="Arial"/>
          <w:color w:val="000000"/>
        </w:rPr>
      </w:pPr>
      <w:r>
        <w:rPr>
          <w:rFonts w:cs="Arial"/>
          <w:color w:val="000000"/>
        </w:rPr>
        <w:t xml:space="preserve">The </w:t>
      </w:r>
      <w:r w:rsidRPr="00CB10D2">
        <w:rPr>
          <w:rFonts w:cs="Arial"/>
          <w:bCs/>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14:paraId="1CEC8B27" w14:textId="77777777" w:rsidR="008140BD" w:rsidRDefault="008140BD" w:rsidP="005433ED">
      <w:pPr>
        <w:spacing w:after="0"/>
        <w:rPr>
          <w:rFonts w:cs="Arial"/>
        </w:rPr>
      </w:pPr>
    </w:p>
    <w:p w14:paraId="39A31C1A" w14:textId="44B61FDF" w:rsidR="008140BD" w:rsidRDefault="3245153F" w:rsidP="008140BD">
      <w:pPr>
        <w:numPr>
          <w:ilvl w:val="0"/>
          <w:numId w:val="8"/>
        </w:numPr>
        <w:spacing w:after="0"/>
        <w:rPr>
          <w:rFonts w:cs="Arial"/>
          <w:b/>
          <w:bCs/>
          <w:color w:val="000000"/>
        </w:rPr>
      </w:pPr>
      <w:r w:rsidRPr="084E2F52">
        <w:rPr>
          <w:rFonts w:cs="Arial"/>
          <w:b/>
          <w:bCs/>
          <w:color w:val="000000" w:themeColor="text1"/>
        </w:rPr>
        <w:lastRenderedPageBreak/>
        <w:t>TRANSMISSION IMPACT ASSESSMENT PROCESS (TIA)</w:t>
      </w:r>
    </w:p>
    <w:p w14:paraId="4179EF7B" w14:textId="77777777" w:rsidR="008140BD" w:rsidRDefault="008140BD" w:rsidP="008140BD">
      <w:pPr>
        <w:spacing w:after="0"/>
        <w:rPr>
          <w:rFonts w:cs="Arial"/>
          <w:b/>
          <w:bCs/>
          <w:color w:val="000000"/>
        </w:rPr>
      </w:pPr>
    </w:p>
    <w:p w14:paraId="7DE519F2" w14:textId="31CD7832" w:rsidR="008140BD" w:rsidDel="0023244D" w:rsidRDefault="008140BD" w:rsidP="0023244D">
      <w:pPr>
        <w:numPr>
          <w:ilvl w:val="1"/>
          <w:numId w:val="8"/>
        </w:numPr>
        <w:spacing w:after="0"/>
        <w:rPr>
          <w:del w:id="769" w:author="Angela Quinn (NESO)" w:date="2024-10-09T15:27:00Z"/>
          <w:rFonts w:cs="Arial"/>
          <w:color w:val="000000"/>
        </w:rPr>
      </w:pPr>
      <w:bookmarkStart w:id="770" w:name="_Hlk99438439"/>
      <w:r>
        <w:rPr>
          <w:rFonts w:cs="Arial"/>
          <w:color w:val="000000"/>
        </w:rPr>
        <w:t xml:space="preserve">Upon receiving a request for a technically effective TIA from the </w:t>
      </w:r>
      <w:r w:rsidR="00EB5E3B" w:rsidRPr="0095706C">
        <w:rPr>
          <w:rFonts w:cs="Arial"/>
          <w:b/>
          <w:bCs/>
          <w:color w:val="000000"/>
        </w:rPr>
        <w:t>The Company</w:t>
      </w:r>
      <w:r w:rsidR="00EB5E3B">
        <w:rPr>
          <w:rFonts w:cs="Arial"/>
          <w:color w:val="000000"/>
        </w:rPr>
        <w:t xml:space="preserve"> </w:t>
      </w:r>
      <w:r>
        <w:rPr>
          <w:rFonts w:cs="Arial"/>
          <w:color w:val="000000"/>
        </w:rPr>
        <w:t>the TO</w:t>
      </w:r>
      <w:r w:rsidDel="00BA4E5B">
        <w:rPr>
          <w:rFonts w:cs="Arial"/>
          <w:color w:val="000000"/>
        </w:rPr>
        <w:t xml:space="preserve"> </w:t>
      </w:r>
      <w:ins w:id="771" w:author="Angela Quinn (NESO)" w:date="2024-10-09T16:40:00Z">
        <w:r w:rsidR="000D666A">
          <w:rPr>
            <w:rFonts w:cs="Arial"/>
            <w:color w:val="000000"/>
          </w:rPr>
          <w:t xml:space="preserve">will provide a TIA </w:t>
        </w:r>
      </w:ins>
      <w:del w:id="772" w:author="Angela Quinn (NESO)" w:date="2024-10-09T16:35:00Z">
        <w:r w:rsidDel="00BA4E5B">
          <w:rPr>
            <w:rFonts w:cs="Arial"/>
            <w:color w:val="000000"/>
          </w:rPr>
          <w:delText xml:space="preserve">shall calculate a </w:delText>
        </w:r>
        <w:r w:rsidRPr="00B22A2F" w:rsidDel="00BA4E5B">
          <w:rPr>
            <w:rFonts w:cs="Arial"/>
            <w:b/>
            <w:color w:val="000000"/>
          </w:rPr>
          <w:delText>Materiality Trigger</w:delText>
        </w:r>
      </w:del>
      <w:r>
        <w:rPr>
          <w:rFonts w:cs="Arial"/>
          <w:color w:val="000000"/>
        </w:rPr>
        <w:t>.</w:t>
      </w:r>
      <w:del w:id="773" w:author="Angela Quinn (NESO)" w:date="2024-10-09T15:27:00Z">
        <w:r w:rsidDel="0023244D">
          <w:rPr>
            <w:rFonts w:cs="Arial"/>
            <w:color w:val="000000"/>
          </w:rPr>
          <w:delText xml:space="preserve"> This</w:delText>
        </w:r>
        <w:r w:rsidRPr="00B22A2F" w:rsidDel="0023244D">
          <w:rPr>
            <w:rFonts w:cs="Arial"/>
            <w:color w:val="000000"/>
          </w:rPr>
          <w:delText xml:space="preserve"> </w:delText>
        </w:r>
        <w:r w:rsidDel="0023244D">
          <w:rPr>
            <w:rFonts w:cs="Arial"/>
            <w:color w:val="000000"/>
          </w:rPr>
          <w:delText>will be</w:delText>
        </w:r>
        <w:r w:rsidRPr="00B22A2F" w:rsidDel="0023244D">
          <w:rPr>
            <w:rFonts w:cs="Arial"/>
            <w:color w:val="000000"/>
          </w:rPr>
          <w:delText xml:space="preserve"> </w:delText>
        </w:r>
        <w:r w:rsidDel="0023244D">
          <w:rPr>
            <w:rFonts w:cs="Arial"/>
            <w:color w:val="000000"/>
          </w:rPr>
          <w:delText xml:space="preserve">the capacity that will be allocated to a network operator at a specified GSP. </w:delText>
        </w:r>
      </w:del>
    </w:p>
    <w:p w14:paraId="59215811" w14:textId="6AF488F8" w:rsidR="008140BD" w:rsidDel="0023244D" w:rsidRDefault="008140BD">
      <w:pPr>
        <w:numPr>
          <w:ilvl w:val="1"/>
          <w:numId w:val="8"/>
        </w:numPr>
        <w:spacing w:after="0"/>
        <w:rPr>
          <w:del w:id="774" w:author="Angela Quinn (NESO)" w:date="2024-10-09T15:27:00Z"/>
          <w:rFonts w:cs="Arial"/>
          <w:color w:val="000000"/>
        </w:rPr>
        <w:pPrChange w:id="775" w:author="Angela Quinn (NESO)" w:date="2024-10-09T15:27:00Z">
          <w:pPr>
            <w:spacing w:after="0"/>
            <w:ind w:left="720"/>
          </w:pPr>
        </w:pPrChange>
      </w:pPr>
    </w:p>
    <w:p w14:paraId="6F3C6774" w14:textId="679515AF" w:rsidR="008140BD" w:rsidRDefault="008140BD" w:rsidP="0023244D">
      <w:pPr>
        <w:numPr>
          <w:ilvl w:val="1"/>
          <w:numId w:val="8"/>
        </w:numPr>
        <w:spacing w:after="0"/>
        <w:rPr>
          <w:rFonts w:cs="Arial"/>
          <w:color w:val="000000"/>
        </w:rPr>
      </w:pPr>
      <w:del w:id="776" w:author="Angela Quinn (NESO)" w:date="2024-10-09T15:27:00Z">
        <w:r w:rsidRPr="009F2BA5" w:rsidDel="0023244D">
          <w:rPr>
            <w:rFonts w:cs="Arial"/>
            <w:color w:val="000000"/>
          </w:rPr>
          <w:delText xml:space="preserve">The method for calculation of the </w:delText>
        </w:r>
        <w:r w:rsidRPr="009F2BA5" w:rsidDel="0023244D">
          <w:rPr>
            <w:rFonts w:cs="Arial"/>
            <w:b/>
            <w:color w:val="000000"/>
          </w:rPr>
          <w:delText>Materiality Trigger</w:delText>
        </w:r>
        <w:r w:rsidRPr="009F2BA5" w:rsidDel="0023244D">
          <w:rPr>
            <w:rFonts w:cs="Arial"/>
            <w:color w:val="000000"/>
          </w:rPr>
          <w:delText xml:space="preserve"> is at the discretion of the relevant TO</w:delText>
        </w:r>
        <w:r w:rsidDel="0023244D">
          <w:rPr>
            <w:rFonts w:cs="Arial"/>
            <w:color w:val="000000"/>
          </w:rPr>
          <w:delText xml:space="preserve"> however it is expected to be </w:delText>
        </w:r>
        <w:r w:rsidRPr="00B22A2F" w:rsidDel="0023244D">
          <w:rPr>
            <w:rFonts w:cs="Arial"/>
            <w:color w:val="000000"/>
          </w:rPr>
          <w:delText>a function of the Transmission equipment capability minus currently connected demand/generation and network constraints</w:delText>
        </w:r>
      </w:del>
      <w:r w:rsidRPr="00B22A2F">
        <w:rPr>
          <w:rFonts w:cs="Arial"/>
          <w:color w:val="000000"/>
        </w:rPr>
        <w:t>.</w:t>
      </w:r>
    </w:p>
    <w:p w14:paraId="7B59C0D4" w14:textId="77777777" w:rsidR="008140BD" w:rsidRPr="00B22A2F" w:rsidRDefault="008140BD" w:rsidP="008140BD">
      <w:pPr>
        <w:spacing w:after="0"/>
        <w:rPr>
          <w:rFonts w:cs="Arial"/>
          <w:color w:val="000000"/>
        </w:rPr>
      </w:pPr>
    </w:p>
    <w:bookmarkEnd w:id="770"/>
    <w:p w14:paraId="3D47703D" w14:textId="54A45815" w:rsidR="008140BD" w:rsidRPr="00B22A2F" w:rsidRDefault="008140BD" w:rsidP="008140BD">
      <w:pPr>
        <w:numPr>
          <w:ilvl w:val="1"/>
          <w:numId w:val="8"/>
        </w:numPr>
        <w:spacing w:after="0"/>
        <w:rPr>
          <w:rFonts w:cs="Arial"/>
          <w:color w:val="000000"/>
        </w:rPr>
      </w:pPr>
      <w:r w:rsidRPr="00B22A2F">
        <w:rPr>
          <w:rFonts w:cs="Arial"/>
          <w:color w:val="000000"/>
        </w:rPr>
        <w:t xml:space="preserve">A TIA will remain open until the </w:t>
      </w:r>
      <w:r w:rsidR="00EB5E3B" w:rsidRPr="001135A7">
        <w:rPr>
          <w:rFonts w:cs="Arial"/>
          <w:b/>
          <w:bCs/>
          <w:color w:val="000000"/>
        </w:rPr>
        <w:t>The Company</w:t>
      </w:r>
      <w:r w:rsidRPr="00B22A2F">
        <w:rPr>
          <w:rFonts w:cs="Arial"/>
          <w:color w:val="000000"/>
        </w:rPr>
        <w:t xml:space="preserve"> informs the relevant TO that either the allocation has been connected or the allocation is no longer required by the network operator.  The relevant TIA application will then be closed.</w:t>
      </w:r>
    </w:p>
    <w:p w14:paraId="78A9AB4C" w14:textId="77777777" w:rsidR="008140BD" w:rsidRDefault="008140BD" w:rsidP="008140BD">
      <w:pPr>
        <w:spacing w:after="0"/>
        <w:ind w:left="709"/>
      </w:pPr>
      <w:r>
        <w:t xml:space="preserve">      </w:t>
      </w:r>
    </w:p>
    <w:p w14:paraId="201D8C54" w14:textId="3FD409AD" w:rsidR="008140BD" w:rsidRPr="00B22A2F" w:rsidRDefault="00EB5E3B" w:rsidP="008140BD">
      <w:pPr>
        <w:numPr>
          <w:ilvl w:val="1"/>
          <w:numId w:val="8"/>
        </w:numPr>
        <w:spacing w:after="0"/>
        <w:rPr>
          <w:rFonts w:cs="Arial"/>
          <w:color w:val="000000"/>
        </w:rPr>
      </w:pPr>
      <w:r w:rsidRPr="001135A7">
        <w:rPr>
          <w:rFonts w:cs="Arial"/>
          <w:b/>
          <w:bCs/>
          <w:color w:val="000000"/>
        </w:rPr>
        <w:t>The Company</w:t>
      </w:r>
      <w:r w:rsidR="008140BD" w:rsidRPr="00B22A2F">
        <w:rPr>
          <w:rFonts w:cs="Arial"/>
          <w:color w:val="000000"/>
        </w:rPr>
        <w:t xml:space="preserve"> will provide monthly updates, or as requested, to the relevant TO on how much allocation has been used on an open TIA subject to receiving updates from the Network Operator.</w:t>
      </w:r>
    </w:p>
    <w:p w14:paraId="4ED6DC70" w14:textId="77777777" w:rsidR="00930CAF" w:rsidRPr="00AF5520" w:rsidRDefault="00930CAF" w:rsidP="00241945">
      <w:pPr>
        <w:spacing w:after="0"/>
        <w:jc w:val="left"/>
      </w:pPr>
    </w:p>
    <w:p w14:paraId="23D393D9" w14:textId="77777777" w:rsidR="0093033A" w:rsidRPr="00AF5520" w:rsidRDefault="0093033A">
      <w:pPr>
        <w:pStyle w:val="Schedule1"/>
        <w:tabs>
          <w:tab w:val="clear" w:pos="720"/>
        </w:tabs>
        <w:ind w:left="0" w:firstLine="0"/>
        <w:outlineLvl w:val="9"/>
        <w:rPr>
          <w:b/>
          <w:kern w:val="0"/>
        </w:rPr>
      </w:pPr>
      <w:r w:rsidRPr="00AF5520">
        <w:rPr>
          <w:b/>
          <w:kern w:val="0"/>
        </w:rPr>
        <w:t>PART FIVE: IMPLEMENTATION OF USER COMMITMENT METHODOLOGY</w:t>
      </w:r>
    </w:p>
    <w:p w14:paraId="06DBB989"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36697E1C" w14:textId="4BC77575"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0817BAA3" w14:textId="77777777" w:rsidR="000E279F" w:rsidRPr="00AF5520" w:rsidRDefault="000E279F" w:rsidP="000E279F">
      <w:pPr>
        <w:pStyle w:val="Schedule1"/>
        <w:tabs>
          <w:tab w:val="clear" w:pos="720"/>
        </w:tabs>
        <w:ind w:left="1440"/>
        <w:outlineLvl w:val="9"/>
        <w:rPr>
          <w:kern w:val="0"/>
        </w:rPr>
      </w:pPr>
      <w:r w:rsidRPr="00AF5520">
        <w:rPr>
          <w:kern w:val="0"/>
        </w:rPr>
        <w:t>(i)</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115FB71D" w14:textId="77777777" w:rsidR="0093033A" w:rsidRPr="00AF5520" w:rsidRDefault="00ED7D55" w:rsidP="00ED7D55">
      <w:pPr>
        <w:pStyle w:val="Schedule1"/>
        <w:tabs>
          <w:tab w:val="clear" w:pos="720"/>
        </w:tabs>
        <w:ind w:left="1440"/>
        <w:outlineLvl w:val="9"/>
        <w:rPr>
          <w:kern w:val="0"/>
        </w:rPr>
      </w:pPr>
      <w:r w:rsidRPr="00AF5520">
        <w:rPr>
          <w:kern w:val="0"/>
        </w:rPr>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20009A58" w14:textId="3DF1E96A" w:rsidR="00ED7D55" w:rsidRPr="00ED7D55"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sectPr w:rsidR="00ED7D55" w:rsidRPr="00ED7D55">
      <w:headerReference w:type="even" r:id="rId13"/>
      <w:headerReference w:type="default" r:id="rId14"/>
      <w:footerReference w:type="even" r:id="rId15"/>
      <w:footerReference w:type="default" r:id="rId16"/>
      <w:headerReference w:type="first" r:id="rId17"/>
      <w:footerReference w:type="first" r:id="rId18"/>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EAC6E" w14:textId="77777777" w:rsidR="007D194C" w:rsidRDefault="007D194C">
      <w:r>
        <w:separator/>
      </w:r>
    </w:p>
  </w:endnote>
  <w:endnote w:type="continuationSeparator" w:id="0">
    <w:p w14:paraId="186C86CE" w14:textId="77777777" w:rsidR="007D194C" w:rsidRDefault="007D194C">
      <w:r>
        <w:continuationSeparator/>
      </w:r>
    </w:p>
  </w:endnote>
  <w:endnote w:type="continuationNotice" w:id="1">
    <w:p w14:paraId="3BAA2179" w14:textId="77777777" w:rsidR="007D194C" w:rsidRDefault="007D19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4EDBD" w14:textId="77777777" w:rsidR="00344BED" w:rsidRDefault="00344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134B" w14:textId="02F5B15E" w:rsidR="00762652" w:rsidRDefault="00762652" w:rsidP="001929C6">
    <w:pPr>
      <w:pStyle w:val="Footer"/>
      <w:tabs>
        <w:tab w:val="clear" w:pos="8505"/>
        <w:tab w:val="center" w:pos="4395"/>
        <w:tab w:val="right" w:pos="8647"/>
      </w:tabs>
      <w:spacing w:line="240" w:lineRule="auto"/>
      <w:ind w:right="360"/>
    </w:pPr>
    <w:r>
      <w:rPr>
        <w:rStyle w:val="PageNumber"/>
        <w:sz w:val="16"/>
      </w:rPr>
      <w:t>V</w:t>
    </w:r>
    <w:r w:rsidR="00BE6677">
      <w:rPr>
        <w:rStyle w:val="PageNumber"/>
        <w:sz w:val="16"/>
      </w:rPr>
      <w:t xml:space="preserve">ersion </w:t>
    </w:r>
    <w:r w:rsidR="00CC73A8" w:rsidRPr="00E72FA1">
      <w:rPr>
        <w:rStyle w:val="PageNumber"/>
        <w:sz w:val="16"/>
      </w:rPr>
      <w:t>1</w:t>
    </w:r>
    <w:r w:rsidR="00DA3B9A">
      <w:rPr>
        <w:rStyle w:val="PageNumber"/>
        <w:sz w:val="16"/>
      </w:rPr>
      <w:t>5</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sidR="00144FDB">
      <w:rPr>
        <w:rStyle w:val="PageNumber"/>
        <w:noProof/>
        <w:sz w:val="16"/>
      </w:rPr>
      <w:t>2</w:t>
    </w:r>
    <w:r>
      <w:rPr>
        <w:rStyle w:val="PageNumber"/>
        <w:sz w:val="16"/>
      </w:rPr>
      <w:fldChar w:fldCharType="end"/>
    </w:r>
    <w:r w:rsidRPr="00021E9F">
      <w:rPr>
        <w:rStyle w:val="PageNumber"/>
        <w:sz w:val="16"/>
      </w:rPr>
      <w:t xml:space="preserve"> </w:t>
    </w:r>
    <w:r w:rsidR="00BE6677">
      <w:rPr>
        <w:rStyle w:val="PageNumber"/>
        <w:sz w:val="16"/>
      </w:rPr>
      <w:tab/>
    </w:r>
    <w:r w:rsidR="00DA3B9A">
      <w:t>01 October 2024</w:t>
    </w:r>
  </w:p>
  <w:p w14:paraId="3E794A39" w14:textId="6FFB5E6B" w:rsidR="00762652" w:rsidRDefault="00762652" w:rsidP="004B7AC2">
    <w:pPr>
      <w:pStyle w:val="Footer"/>
      <w:tabs>
        <w:tab w:val="clear" w:pos="8505"/>
        <w:tab w:val="center" w:pos="4395"/>
        <w:tab w:val="right" w:pos="8647"/>
      </w:tabs>
      <w:spacing w:line="240" w:lineRule="auto"/>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AE091" w14:textId="77777777" w:rsidR="00344BED" w:rsidRDefault="00344B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C29D2" w14:textId="77777777" w:rsidR="007D194C" w:rsidRDefault="007D194C">
      <w:r>
        <w:separator/>
      </w:r>
    </w:p>
  </w:footnote>
  <w:footnote w:type="continuationSeparator" w:id="0">
    <w:p w14:paraId="4BDFB339" w14:textId="77777777" w:rsidR="007D194C" w:rsidRDefault="007D194C">
      <w:r>
        <w:continuationSeparator/>
      </w:r>
    </w:p>
  </w:footnote>
  <w:footnote w:type="continuationNotice" w:id="1">
    <w:p w14:paraId="65EE4701" w14:textId="77777777" w:rsidR="007D194C" w:rsidRDefault="007D19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E2212" w14:textId="7AFA6C15" w:rsidR="00FA6EBA" w:rsidRDefault="00FA6EBA">
    <w:pPr>
      <w:pStyle w:val="Header"/>
    </w:pPr>
    <w:r>
      <w:rPr>
        <w:noProof/>
      </w:rPr>
      <mc:AlternateContent>
        <mc:Choice Requires="wps">
          <w:drawing>
            <wp:anchor distT="0" distB="0" distL="114300" distR="114300" simplePos="0" relativeHeight="251658241" behindDoc="1" locked="0" layoutInCell="1" allowOverlap="1" wp14:anchorId="74115A56" wp14:editId="6120E83F">
              <wp:simplePos x="635" y="635"/>
              <wp:positionH relativeFrom="margin">
                <wp:align>center</wp:align>
              </wp:positionH>
              <wp:positionV relativeFrom="margin">
                <wp:align>center</wp:align>
              </wp:positionV>
              <wp:extent cx="62865" cy="190500"/>
              <wp:effectExtent l="76200" t="0" r="70485" b="0"/>
              <wp:wrapNone/>
              <wp:docPr id="1850586190" name="Text Box 1850586190"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4115A56" id="_x0000_t202" coordsize="21600,21600" o:spt="202" path="m,l,21600r21600,l21600,xe">
              <v:stroke joinstyle="miter"/>
              <v:path gradientshapeok="t" o:connecttype="rect"/>
            </v:shapetype>
            <v:shape id="Text Box 1850586190" o:spid="_x0000_s1026" type="#_x0000_t202" alt="Confidential" style="position:absolute;left:0;text-align:left;margin-left:0;margin-top:0;width:4.95pt;height:15pt;rotation:-45;z-index:-251658239;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" filled="f" stroked="f">
              <v:textbox style="mso-fit-shape-to-text:t" inset="0,0,0,0">
                <w:txbxContent>
                  <w:p w14:paraId="71FB823E" w14:textId="58C079C9"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A290E" w14:textId="69D41ECA" w:rsidR="00FA6EBA" w:rsidRDefault="00FA6EBA">
    <w:pPr>
      <w:pStyle w:val="Header"/>
    </w:pPr>
    <w:r>
      <w:rPr>
        <w:noProof/>
      </w:rPr>
      <mc:AlternateContent>
        <mc:Choice Requires="wps">
          <w:drawing>
            <wp:anchor distT="0" distB="0" distL="114300" distR="114300" simplePos="0" relativeHeight="251658242" behindDoc="1" locked="0" layoutInCell="1" allowOverlap="1" wp14:anchorId="09AE12DD" wp14:editId="41C248E9">
              <wp:simplePos x="1079500" y="723900"/>
              <wp:positionH relativeFrom="margin">
                <wp:align>center</wp:align>
              </wp:positionH>
              <wp:positionV relativeFrom="margin">
                <wp:align>center</wp:align>
              </wp:positionV>
              <wp:extent cx="62865" cy="190500"/>
              <wp:effectExtent l="76200" t="0" r="70485" b="0"/>
              <wp:wrapNone/>
              <wp:docPr id="1779303951" name="Text Box 177930395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9AE12DD" id="_x0000_t202" coordsize="21600,21600" o:spt="202" path="m,l,21600r21600,l21600,xe">
              <v:stroke joinstyle="miter"/>
              <v:path gradientshapeok="t" o:connecttype="rect"/>
            </v:shapetype>
            <v:shape id="Text Box 1779303951" o:spid="_x0000_s1027" type="#_x0000_t202" alt="Confidential" style="position:absolute;left:0;text-align:left;margin-left:0;margin-top:0;width:4.95pt;height:15pt;rotation:-45;z-index:-251658238;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" filled="f" stroked="f">
              <v:textbox style="mso-fit-shape-to-text:t" inset="0,0,0,0">
                <w:txbxContent>
                  <w:p w14:paraId="4CE3E2B1" w14:textId="5D7C7E42"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2E23" w14:textId="511D23DE" w:rsidR="00FA6EBA" w:rsidRDefault="00FA6EBA">
    <w:pPr>
      <w:pStyle w:val="Header"/>
    </w:pPr>
    <w:r>
      <w:rPr>
        <w:noProof/>
      </w:rPr>
      <mc:AlternateContent>
        <mc:Choice Requires="wps">
          <w:drawing>
            <wp:anchor distT="0" distB="0" distL="114300" distR="114300" simplePos="0" relativeHeight="251658240" behindDoc="1" locked="0" layoutInCell="1" allowOverlap="1" wp14:anchorId="65F5D735" wp14:editId="7CD43D98">
              <wp:simplePos x="635" y="635"/>
              <wp:positionH relativeFrom="margin">
                <wp:align>center</wp:align>
              </wp:positionH>
              <wp:positionV relativeFrom="margin">
                <wp:align>center</wp:align>
              </wp:positionV>
              <wp:extent cx="62865" cy="190500"/>
              <wp:effectExtent l="76200" t="0" r="70485" b="0"/>
              <wp:wrapNone/>
              <wp:docPr id="1001255603" name="Text Box 100125560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90500"/>
                      </a:xfrm>
                      <a:prstGeom prst="rect">
                        <a:avLst/>
                      </a:prstGeom>
                      <a:noFill/>
                      <a:ln>
                        <a:noFill/>
                      </a:ln>
                    </wps:spPr>
                    <wps:txbx>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5F5D735" id="_x0000_t202" coordsize="21600,21600" o:spt="202" path="m,l,21600r21600,l21600,xe">
              <v:stroke joinstyle="miter"/>
              <v:path gradientshapeok="t" o:connecttype="rect"/>
            </v:shapetype>
            <v:shape id="Text Box 1001255603" o:spid="_x0000_s1028" type="#_x0000_t202" alt="Confidential" style="position:absolute;left:0;text-align:left;margin-left:0;margin-top:0;width:4.95pt;height:15pt;rotation:-45;z-index:-25165824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" filled="f" stroked="f">
              <v:textbox style="mso-fit-shape-to-text:t" inset="0,0,0,0">
                <w:txbxContent>
                  <w:p w14:paraId="00A643B6" w14:textId="05803E3D" w:rsidR="00FA6EBA" w:rsidRPr="00FA6EBA" w:rsidRDefault="00FA6EBA" w:rsidP="00FA6EBA">
                    <w:pPr>
                      <w:spacing w:after="0"/>
                      <w:rPr>
                        <w:rFonts w:ascii="Calibri" w:eastAsia="Calibri" w:hAnsi="Calibri" w:cs="Calibri"/>
                        <w:noProof/>
                        <w:color w:val="DCDCDC"/>
                        <w:sz w:val="2"/>
                        <w:szCs w:val="2"/>
                        <w14:textFill>
                          <w14:solidFill>
                            <w14:srgbClr w14:val="DCDCDC">
                              <w14:alpha w14:val="50000"/>
                            </w14:srgbClr>
                          </w14:solidFill>
                        </w14:textFill>
                      </w:rPr>
                    </w:pPr>
                    <w:r w:rsidRPr="00FA6EBA">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4"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5"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6"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8"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9D0A84"/>
    <w:multiLevelType w:val="hybridMultilevel"/>
    <w:tmpl w:val="941EB568"/>
    <w:lvl w:ilvl="0" w:tplc="D7E2A9FA">
      <w:start w:val="8"/>
      <w:numFmt w:val="decimal"/>
      <w:lvlText w:val="%1."/>
      <w:lvlJc w:val="left"/>
      <w:pPr>
        <w:tabs>
          <w:tab w:val="num" w:pos="720"/>
        </w:tabs>
        <w:ind w:left="720" w:hanging="360"/>
      </w:pPr>
      <w:rPr>
        <w:rFonts w:hint="default"/>
      </w:rPr>
    </w:lvl>
    <w:lvl w:ilvl="1" w:tplc="805CE808">
      <w:numFmt w:val="none"/>
      <w:lvlText w:val=""/>
      <w:lvlJc w:val="left"/>
      <w:pPr>
        <w:tabs>
          <w:tab w:val="num" w:pos="360"/>
        </w:tabs>
      </w:pPr>
    </w:lvl>
    <w:lvl w:ilvl="2" w:tplc="17F6BDAC">
      <w:numFmt w:val="none"/>
      <w:lvlText w:val=""/>
      <w:lvlJc w:val="left"/>
      <w:pPr>
        <w:tabs>
          <w:tab w:val="num" w:pos="360"/>
        </w:tabs>
      </w:pPr>
    </w:lvl>
    <w:lvl w:ilvl="3" w:tplc="FEF6C99A">
      <w:numFmt w:val="none"/>
      <w:lvlText w:val=""/>
      <w:lvlJc w:val="left"/>
      <w:pPr>
        <w:tabs>
          <w:tab w:val="num" w:pos="360"/>
        </w:tabs>
      </w:pPr>
    </w:lvl>
    <w:lvl w:ilvl="4" w:tplc="B4FEEC44">
      <w:numFmt w:val="none"/>
      <w:lvlText w:val=""/>
      <w:lvlJc w:val="left"/>
      <w:pPr>
        <w:tabs>
          <w:tab w:val="num" w:pos="360"/>
        </w:tabs>
      </w:pPr>
    </w:lvl>
    <w:lvl w:ilvl="5" w:tplc="B2143CFC">
      <w:numFmt w:val="none"/>
      <w:lvlText w:val=""/>
      <w:lvlJc w:val="left"/>
      <w:pPr>
        <w:tabs>
          <w:tab w:val="num" w:pos="360"/>
        </w:tabs>
      </w:pPr>
    </w:lvl>
    <w:lvl w:ilvl="6" w:tplc="EA64B5A4">
      <w:numFmt w:val="none"/>
      <w:lvlText w:val=""/>
      <w:lvlJc w:val="left"/>
      <w:pPr>
        <w:tabs>
          <w:tab w:val="num" w:pos="360"/>
        </w:tabs>
      </w:pPr>
    </w:lvl>
    <w:lvl w:ilvl="7" w:tplc="FBD8167E">
      <w:numFmt w:val="none"/>
      <w:lvlText w:val=""/>
      <w:lvlJc w:val="left"/>
      <w:pPr>
        <w:tabs>
          <w:tab w:val="num" w:pos="360"/>
        </w:tabs>
      </w:pPr>
    </w:lvl>
    <w:lvl w:ilvl="8" w:tplc="38CE925A">
      <w:numFmt w:val="none"/>
      <w:lvlText w:val=""/>
      <w:lvlJc w:val="left"/>
      <w:pPr>
        <w:tabs>
          <w:tab w:val="num" w:pos="360"/>
        </w:tabs>
      </w:pPr>
    </w:lvl>
  </w:abstractNum>
  <w:abstractNum w:abstractNumId="10"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06"/>
        </w:tabs>
        <w:ind w:left="2106" w:hanging="1296"/>
      </w:pPr>
      <w:rPr>
        <w:rFonts w:hint="default"/>
        <w:b w:val="0"/>
        <w:i w:val="0"/>
        <w:color w:val="00000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2BB1BE6"/>
    <w:multiLevelType w:val="hybridMultilevel"/>
    <w:tmpl w:val="F7B8DF22"/>
    <w:lvl w:ilvl="0" w:tplc="78105FB8">
      <w:start w:val="1"/>
      <w:numFmt w:val="decimal"/>
      <w:lvlText w:val="%1."/>
      <w:lvlJc w:val="left"/>
      <w:pPr>
        <w:tabs>
          <w:tab w:val="num" w:pos="1080"/>
        </w:tabs>
        <w:ind w:left="1080" w:hanging="720"/>
      </w:pPr>
      <w:rPr>
        <w:rFonts w:hint="default"/>
      </w:rPr>
    </w:lvl>
    <w:lvl w:ilvl="1" w:tplc="847E79F6">
      <w:start w:val="1"/>
      <w:numFmt w:val="decimal"/>
      <w:isLgl/>
      <w:lvlText w:val="%2.%2"/>
      <w:lvlJc w:val="left"/>
      <w:pPr>
        <w:tabs>
          <w:tab w:val="num" w:pos="1080"/>
        </w:tabs>
        <w:ind w:left="1080" w:hanging="720"/>
      </w:pPr>
      <w:rPr>
        <w:rFonts w:hint="default"/>
      </w:rPr>
    </w:lvl>
    <w:lvl w:ilvl="2" w:tplc="4290023E">
      <w:numFmt w:val="none"/>
      <w:lvlText w:val=""/>
      <w:lvlJc w:val="left"/>
      <w:pPr>
        <w:tabs>
          <w:tab w:val="num" w:pos="360"/>
        </w:tabs>
      </w:pPr>
    </w:lvl>
    <w:lvl w:ilvl="3" w:tplc="7B82A38C">
      <w:numFmt w:val="none"/>
      <w:lvlText w:val=""/>
      <w:lvlJc w:val="left"/>
      <w:pPr>
        <w:tabs>
          <w:tab w:val="num" w:pos="360"/>
        </w:tabs>
      </w:pPr>
    </w:lvl>
    <w:lvl w:ilvl="4" w:tplc="E1842B04">
      <w:numFmt w:val="none"/>
      <w:lvlText w:val=""/>
      <w:lvlJc w:val="left"/>
      <w:pPr>
        <w:tabs>
          <w:tab w:val="num" w:pos="360"/>
        </w:tabs>
      </w:pPr>
    </w:lvl>
    <w:lvl w:ilvl="5" w:tplc="AE766C6E">
      <w:numFmt w:val="none"/>
      <w:lvlText w:val=""/>
      <w:lvlJc w:val="left"/>
      <w:pPr>
        <w:tabs>
          <w:tab w:val="num" w:pos="360"/>
        </w:tabs>
      </w:pPr>
    </w:lvl>
    <w:lvl w:ilvl="6" w:tplc="456A4222">
      <w:numFmt w:val="none"/>
      <w:lvlText w:val=""/>
      <w:lvlJc w:val="left"/>
      <w:pPr>
        <w:tabs>
          <w:tab w:val="num" w:pos="360"/>
        </w:tabs>
      </w:pPr>
    </w:lvl>
    <w:lvl w:ilvl="7" w:tplc="6B8C739E">
      <w:numFmt w:val="none"/>
      <w:lvlText w:val=""/>
      <w:lvlJc w:val="left"/>
      <w:pPr>
        <w:tabs>
          <w:tab w:val="num" w:pos="360"/>
        </w:tabs>
      </w:pPr>
    </w:lvl>
    <w:lvl w:ilvl="8" w:tplc="E0329942">
      <w:numFmt w:val="none"/>
      <w:lvlText w:val=""/>
      <w:lvlJc w:val="left"/>
      <w:pPr>
        <w:tabs>
          <w:tab w:val="num" w:pos="360"/>
        </w:tabs>
      </w:pPr>
    </w:lvl>
  </w:abstractNum>
  <w:abstractNum w:abstractNumId="14"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C153CBD"/>
    <w:multiLevelType w:val="hybridMultilevel"/>
    <w:tmpl w:val="2A50A898"/>
    <w:lvl w:ilvl="0" w:tplc="B216720C">
      <w:start w:val="1"/>
      <w:numFmt w:val="decimal"/>
      <w:lvlText w:val="%1."/>
      <w:lvlJc w:val="left"/>
      <w:pPr>
        <w:tabs>
          <w:tab w:val="num" w:pos="720"/>
        </w:tabs>
        <w:ind w:left="720" w:hanging="360"/>
      </w:pPr>
      <w:rPr>
        <w:rFonts w:hint="default"/>
      </w:rPr>
    </w:lvl>
    <w:lvl w:ilvl="1" w:tplc="A596F918" w:tentative="1">
      <w:start w:val="1"/>
      <w:numFmt w:val="lowerLetter"/>
      <w:lvlText w:val="%2."/>
      <w:lvlJc w:val="left"/>
      <w:pPr>
        <w:tabs>
          <w:tab w:val="num" w:pos="1440"/>
        </w:tabs>
        <w:ind w:left="1440" w:hanging="360"/>
      </w:pPr>
    </w:lvl>
    <w:lvl w:ilvl="2" w:tplc="C3AC5716" w:tentative="1">
      <w:start w:val="1"/>
      <w:numFmt w:val="lowerRoman"/>
      <w:lvlText w:val="%3."/>
      <w:lvlJc w:val="right"/>
      <w:pPr>
        <w:tabs>
          <w:tab w:val="num" w:pos="2160"/>
        </w:tabs>
        <w:ind w:left="2160" w:hanging="180"/>
      </w:pPr>
    </w:lvl>
    <w:lvl w:ilvl="3" w:tplc="692ADBEE" w:tentative="1">
      <w:start w:val="1"/>
      <w:numFmt w:val="decimal"/>
      <w:lvlText w:val="%4."/>
      <w:lvlJc w:val="left"/>
      <w:pPr>
        <w:tabs>
          <w:tab w:val="num" w:pos="2880"/>
        </w:tabs>
        <w:ind w:left="2880" w:hanging="360"/>
      </w:pPr>
    </w:lvl>
    <w:lvl w:ilvl="4" w:tplc="F70E9D16" w:tentative="1">
      <w:start w:val="1"/>
      <w:numFmt w:val="lowerLetter"/>
      <w:lvlText w:val="%5."/>
      <w:lvlJc w:val="left"/>
      <w:pPr>
        <w:tabs>
          <w:tab w:val="num" w:pos="3600"/>
        </w:tabs>
        <w:ind w:left="3600" w:hanging="360"/>
      </w:pPr>
    </w:lvl>
    <w:lvl w:ilvl="5" w:tplc="FDF06DB8" w:tentative="1">
      <w:start w:val="1"/>
      <w:numFmt w:val="lowerRoman"/>
      <w:lvlText w:val="%6."/>
      <w:lvlJc w:val="right"/>
      <w:pPr>
        <w:tabs>
          <w:tab w:val="num" w:pos="4320"/>
        </w:tabs>
        <w:ind w:left="4320" w:hanging="180"/>
      </w:pPr>
    </w:lvl>
    <w:lvl w:ilvl="6" w:tplc="AFCCC492" w:tentative="1">
      <w:start w:val="1"/>
      <w:numFmt w:val="decimal"/>
      <w:lvlText w:val="%7."/>
      <w:lvlJc w:val="left"/>
      <w:pPr>
        <w:tabs>
          <w:tab w:val="num" w:pos="5040"/>
        </w:tabs>
        <w:ind w:left="5040" w:hanging="360"/>
      </w:pPr>
    </w:lvl>
    <w:lvl w:ilvl="7" w:tplc="CD80532A" w:tentative="1">
      <w:start w:val="1"/>
      <w:numFmt w:val="lowerLetter"/>
      <w:lvlText w:val="%8."/>
      <w:lvlJc w:val="left"/>
      <w:pPr>
        <w:tabs>
          <w:tab w:val="num" w:pos="5760"/>
        </w:tabs>
        <w:ind w:left="5760" w:hanging="360"/>
      </w:pPr>
    </w:lvl>
    <w:lvl w:ilvl="8" w:tplc="E2B0F4F0" w:tentative="1">
      <w:start w:val="1"/>
      <w:numFmt w:val="lowerRoman"/>
      <w:lvlText w:val="%9."/>
      <w:lvlJc w:val="right"/>
      <w:pPr>
        <w:tabs>
          <w:tab w:val="num" w:pos="6480"/>
        </w:tabs>
        <w:ind w:left="6480" w:hanging="180"/>
      </w:pPr>
    </w:lvl>
  </w:abstractNum>
  <w:num w:numId="1" w16cid:durableId="1853570792">
    <w:abstractNumId w:val="3"/>
  </w:num>
  <w:num w:numId="2" w16cid:durableId="448282159">
    <w:abstractNumId w:val="12"/>
  </w:num>
  <w:num w:numId="3" w16cid:durableId="1108432453">
    <w:abstractNumId w:val="10"/>
  </w:num>
  <w:num w:numId="4" w16cid:durableId="1811557010">
    <w:abstractNumId w:val="15"/>
  </w:num>
  <w:num w:numId="5" w16cid:durableId="1598096560">
    <w:abstractNumId w:val="5"/>
  </w:num>
  <w:num w:numId="6" w16cid:durableId="79448327">
    <w:abstractNumId w:val="2"/>
  </w:num>
  <w:num w:numId="7" w16cid:durableId="1154490249">
    <w:abstractNumId w:val="13"/>
  </w:num>
  <w:num w:numId="8" w16cid:durableId="63188808">
    <w:abstractNumId w:val="8"/>
  </w:num>
  <w:num w:numId="9" w16cid:durableId="211500686">
    <w:abstractNumId w:val="7"/>
  </w:num>
  <w:num w:numId="10" w16cid:durableId="490682806">
    <w:abstractNumId w:val="9"/>
  </w:num>
  <w:num w:numId="11" w16cid:durableId="695890568">
    <w:abstractNumId w:val="14"/>
  </w:num>
  <w:num w:numId="12" w16cid:durableId="292949836">
    <w:abstractNumId w:val="6"/>
  </w:num>
  <w:num w:numId="13" w16cid:durableId="263848861">
    <w:abstractNumId w:val="0"/>
  </w:num>
  <w:num w:numId="14" w16cid:durableId="1287470707">
    <w:abstractNumId w:val="1"/>
  </w:num>
  <w:num w:numId="15" w16cid:durableId="299725408">
    <w:abstractNumId w:val="11"/>
  </w:num>
  <w:num w:numId="16" w16cid:durableId="630747840">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Stevenson, Greg">
    <w15:presenceInfo w15:providerId="AD" w15:userId="S::greg.stevenson_sse.com#ext#@nationalgridplc.onmicrosoft.com::509a612a-cb92-4a43-8df4-f4afa4ceee75"/>
  </w15:person>
  <w15:person w15:author="Alice Taylor (NESO)">
    <w15:presenceInfo w15:providerId="AD" w15:userId="S::Alice.Taylor@uk.nationalgrid.com::e1711239-42c9-44ef-ba04-575fea90417b"/>
  </w15:person>
  <w15:person w15:author="Lizzie Timmins (NESO)">
    <w15:presenceInfo w15:providerId="AD" w15:userId="S::Elizabeth.Timmins2@uk.nationalgrid.com::f973860e-8165-47fd-b728-de4cc0698fc7"/>
  </w15:person>
  <w15:person w15:author="Dovydas Dyson (NESO)">
    <w15:presenceInfo w15:providerId="AD" w15:userId="S::Dovydas.Dyson@uk.nationalgrid.com::953446ed-e835-4aea-a660-162868e6d6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2vdHt4+Y/SL7FmPzNFzV/HagEW2DKrGhL0rd7kpUOQ/yQDWebYKVEWli8rsUFcD8y+ijXr2cxBU/DatV/oSlQA==" w:salt="a9lM19i7TI/XLawxMOnT7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12DC"/>
    <w:rsid w:val="00006BDF"/>
    <w:rsid w:val="0001014F"/>
    <w:rsid w:val="000137C7"/>
    <w:rsid w:val="00014930"/>
    <w:rsid w:val="00021E9F"/>
    <w:rsid w:val="0002247C"/>
    <w:rsid w:val="0002452E"/>
    <w:rsid w:val="000274CC"/>
    <w:rsid w:val="00027890"/>
    <w:rsid w:val="000306B5"/>
    <w:rsid w:val="00033CD8"/>
    <w:rsid w:val="00037CE4"/>
    <w:rsid w:val="00041DA5"/>
    <w:rsid w:val="00041E49"/>
    <w:rsid w:val="000450D0"/>
    <w:rsid w:val="0004619A"/>
    <w:rsid w:val="00047E33"/>
    <w:rsid w:val="00050281"/>
    <w:rsid w:val="00051C13"/>
    <w:rsid w:val="000536C8"/>
    <w:rsid w:val="00053D06"/>
    <w:rsid w:val="00054D5D"/>
    <w:rsid w:val="00057FC4"/>
    <w:rsid w:val="0006027A"/>
    <w:rsid w:val="00066B04"/>
    <w:rsid w:val="00066C54"/>
    <w:rsid w:val="00070D07"/>
    <w:rsid w:val="00071123"/>
    <w:rsid w:val="000736FC"/>
    <w:rsid w:val="00076493"/>
    <w:rsid w:val="000772BE"/>
    <w:rsid w:val="00077D52"/>
    <w:rsid w:val="00085ACC"/>
    <w:rsid w:val="00090284"/>
    <w:rsid w:val="0009035D"/>
    <w:rsid w:val="0009381D"/>
    <w:rsid w:val="00093D7C"/>
    <w:rsid w:val="00094027"/>
    <w:rsid w:val="00095770"/>
    <w:rsid w:val="00096F07"/>
    <w:rsid w:val="000A1DA2"/>
    <w:rsid w:val="000A2B5A"/>
    <w:rsid w:val="000A6961"/>
    <w:rsid w:val="000B0457"/>
    <w:rsid w:val="000B2C74"/>
    <w:rsid w:val="000B52CB"/>
    <w:rsid w:val="000C01E6"/>
    <w:rsid w:val="000C1D99"/>
    <w:rsid w:val="000C21EC"/>
    <w:rsid w:val="000C226A"/>
    <w:rsid w:val="000C236C"/>
    <w:rsid w:val="000C2FBC"/>
    <w:rsid w:val="000C34CA"/>
    <w:rsid w:val="000C572E"/>
    <w:rsid w:val="000C64BE"/>
    <w:rsid w:val="000C673D"/>
    <w:rsid w:val="000D02B5"/>
    <w:rsid w:val="000D2C38"/>
    <w:rsid w:val="000D2CBD"/>
    <w:rsid w:val="000D4E3E"/>
    <w:rsid w:val="000D666A"/>
    <w:rsid w:val="000D6B64"/>
    <w:rsid w:val="000D7ADE"/>
    <w:rsid w:val="000D7BB4"/>
    <w:rsid w:val="000E279F"/>
    <w:rsid w:val="000E3A1C"/>
    <w:rsid w:val="000E75E1"/>
    <w:rsid w:val="000F2D93"/>
    <w:rsid w:val="000F5088"/>
    <w:rsid w:val="000F5D4A"/>
    <w:rsid w:val="000F663C"/>
    <w:rsid w:val="001028A8"/>
    <w:rsid w:val="00102E09"/>
    <w:rsid w:val="00103AD1"/>
    <w:rsid w:val="00104B1C"/>
    <w:rsid w:val="00110297"/>
    <w:rsid w:val="001108BF"/>
    <w:rsid w:val="0011121B"/>
    <w:rsid w:val="001142F3"/>
    <w:rsid w:val="00115BBE"/>
    <w:rsid w:val="0011676E"/>
    <w:rsid w:val="00116F15"/>
    <w:rsid w:val="00117264"/>
    <w:rsid w:val="0011762F"/>
    <w:rsid w:val="00124D95"/>
    <w:rsid w:val="00124F6C"/>
    <w:rsid w:val="001253DE"/>
    <w:rsid w:val="001265EF"/>
    <w:rsid w:val="00126EEB"/>
    <w:rsid w:val="00127413"/>
    <w:rsid w:val="0013371C"/>
    <w:rsid w:val="00134FBF"/>
    <w:rsid w:val="001364FA"/>
    <w:rsid w:val="00142411"/>
    <w:rsid w:val="00142FAA"/>
    <w:rsid w:val="00144FDB"/>
    <w:rsid w:val="0014766D"/>
    <w:rsid w:val="00150565"/>
    <w:rsid w:val="00154C9A"/>
    <w:rsid w:val="001550DD"/>
    <w:rsid w:val="001605C7"/>
    <w:rsid w:val="00160C68"/>
    <w:rsid w:val="00164328"/>
    <w:rsid w:val="00165D96"/>
    <w:rsid w:val="0016613F"/>
    <w:rsid w:val="00166D17"/>
    <w:rsid w:val="0017038D"/>
    <w:rsid w:val="00170634"/>
    <w:rsid w:val="00171241"/>
    <w:rsid w:val="00172BBB"/>
    <w:rsid w:val="00174A8C"/>
    <w:rsid w:val="00176D90"/>
    <w:rsid w:val="00177160"/>
    <w:rsid w:val="001776DD"/>
    <w:rsid w:val="0018381E"/>
    <w:rsid w:val="00185A44"/>
    <w:rsid w:val="00185DC4"/>
    <w:rsid w:val="00186E78"/>
    <w:rsid w:val="00190FEE"/>
    <w:rsid w:val="00192747"/>
    <w:rsid w:val="001929C6"/>
    <w:rsid w:val="00192F51"/>
    <w:rsid w:val="001956A7"/>
    <w:rsid w:val="0019636A"/>
    <w:rsid w:val="00196D15"/>
    <w:rsid w:val="00197D86"/>
    <w:rsid w:val="001A01E4"/>
    <w:rsid w:val="001A0BAD"/>
    <w:rsid w:val="001A3611"/>
    <w:rsid w:val="001A55E3"/>
    <w:rsid w:val="001B2112"/>
    <w:rsid w:val="001B34D1"/>
    <w:rsid w:val="001B4D46"/>
    <w:rsid w:val="001B67B1"/>
    <w:rsid w:val="001B6D55"/>
    <w:rsid w:val="001C2DF2"/>
    <w:rsid w:val="001C4797"/>
    <w:rsid w:val="001C67FF"/>
    <w:rsid w:val="001C69B0"/>
    <w:rsid w:val="001D05E6"/>
    <w:rsid w:val="001D0B13"/>
    <w:rsid w:val="001D543A"/>
    <w:rsid w:val="001D60AB"/>
    <w:rsid w:val="001E03B3"/>
    <w:rsid w:val="001E288A"/>
    <w:rsid w:val="001E33B0"/>
    <w:rsid w:val="001E4D43"/>
    <w:rsid w:val="001F00D2"/>
    <w:rsid w:val="001F3FAE"/>
    <w:rsid w:val="001F49AD"/>
    <w:rsid w:val="001F560C"/>
    <w:rsid w:val="002025C8"/>
    <w:rsid w:val="00205113"/>
    <w:rsid w:val="00207306"/>
    <w:rsid w:val="00210213"/>
    <w:rsid w:val="00211976"/>
    <w:rsid w:val="00211AE8"/>
    <w:rsid w:val="00212D06"/>
    <w:rsid w:val="00215AA9"/>
    <w:rsid w:val="00216AAD"/>
    <w:rsid w:val="002172B4"/>
    <w:rsid w:val="00221CA7"/>
    <w:rsid w:val="00224D04"/>
    <w:rsid w:val="00225287"/>
    <w:rsid w:val="0023244D"/>
    <w:rsid w:val="0023784F"/>
    <w:rsid w:val="00241945"/>
    <w:rsid w:val="00257026"/>
    <w:rsid w:val="002612F2"/>
    <w:rsid w:val="00265F92"/>
    <w:rsid w:val="00267A9B"/>
    <w:rsid w:val="00270DBC"/>
    <w:rsid w:val="0027298D"/>
    <w:rsid w:val="002729BF"/>
    <w:rsid w:val="00275091"/>
    <w:rsid w:val="002753D5"/>
    <w:rsid w:val="00277D22"/>
    <w:rsid w:val="00280577"/>
    <w:rsid w:val="002832FC"/>
    <w:rsid w:val="002839CB"/>
    <w:rsid w:val="00283C0E"/>
    <w:rsid w:val="0028602B"/>
    <w:rsid w:val="00286962"/>
    <w:rsid w:val="002873CA"/>
    <w:rsid w:val="00291D95"/>
    <w:rsid w:val="002944BA"/>
    <w:rsid w:val="00294B25"/>
    <w:rsid w:val="00294B86"/>
    <w:rsid w:val="002A38E5"/>
    <w:rsid w:val="002B05BE"/>
    <w:rsid w:val="002B2E6D"/>
    <w:rsid w:val="002B6885"/>
    <w:rsid w:val="002C027D"/>
    <w:rsid w:val="002C0C16"/>
    <w:rsid w:val="002C1FCC"/>
    <w:rsid w:val="002C5227"/>
    <w:rsid w:val="002C5AD1"/>
    <w:rsid w:val="002C7935"/>
    <w:rsid w:val="002D43D0"/>
    <w:rsid w:val="002D53D3"/>
    <w:rsid w:val="002E1449"/>
    <w:rsid w:val="002E2EF6"/>
    <w:rsid w:val="002E3E88"/>
    <w:rsid w:val="002E4BCB"/>
    <w:rsid w:val="002E74EC"/>
    <w:rsid w:val="002F0205"/>
    <w:rsid w:val="002F23D3"/>
    <w:rsid w:val="002F2D65"/>
    <w:rsid w:val="002F6923"/>
    <w:rsid w:val="002F70BB"/>
    <w:rsid w:val="0030086D"/>
    <w:rsid w:val="003079A0"/>
    <w:rsid w:val="003110AD"/>
    <w:rsid w:val="00313EB9"/>
    <w:rsid w:val="00314803"/>
    <w:rsid w:val="00314DE6"/>
    <w:rsid w:val="00315CAF"/>
    <w:rsid w:val="00317141"/>
    <w:rsid w:val="0031799D"/>
    <w:rsid w:val="00325239"/>
    <w:rsid w:val="0032525E"/>
    <w:rsid w:val="003272C9"/>
    <w:rsid w:val="003273BE"/>
    <w:rsid w:val="00334DF4"/>
    <w:rsid w:val="003352FA"/>
    <w:rsid w:val="00336774"/>
    <w:rsid w:val="00336BFE"/>
    <w:rsid w:val="00344BED"/>
    <w:rsid w:val="00347854"/>
    <w:rsid w:val="003506BE"/>
    <w:rsid w:val="0035105F"/>
    <w:rsid w:val="0035422D"/>
    <w:rsid w:val="003600B9"/>
    <w:rsid w:val="0036045E"/>
    <w:rsid w:val="003608C4"/>
    <w:rsid w:val="00360EA8"/>
    <w:rsid w:val="00365FE7"/>
    <w:rsid w:val="0036693B"/>
    <w:rsid w:val="00370C24"/>
    <w:rsid w:val="00370E03"/>
    <w:rsid w:val="00372490"/>
    <w:rsid w:val="00374B7B"/>
    <w:rsid w:val="003755DF"/>
    <w:rsid w:val="003760F5"/>
    <w:rsid w:val="0038122F"/>
    <w:rsid w:val="0038415A"/>
    <w:rsid w:val="003867E1"/>
    <w:rsid w:val="00390AD6"/>
    <w:rsid w:val="0039301F"/>
    <w:rsid w:val="00393315"/>
    <w:rsid w:val="00393771"/>
    <w:rsid w:val="00393CBE"/>
    <w:rsid w:val="0039435B"/>
    <w:rsid w:val="003A21CE"/>
    <w:rsid w:val="003A28B7"/>
    <w:rsid w:val="003A3157"/>
    <w:rsid w:val="003A6546"/>
    <w:rsid w:val="003B2463"/>
    <w:rsid w:val="003B44A5"/>
    <w:rsid w:val="003B64A0"/>
    <w:rsid w:val="003C2887"/>
    <w:rsid w:val="003C60F7"/>
    <w:rsid w:val="003C7493"/>
    <w:rsid w:val="003C791B"/>
    <w:rsid w:val="003D2323"/>
    <w:rsid w:val="003D39B9"/>
    <w:rsid w:val="003D3A0E"/>
    <w:rsid w:val="003D3F9B"/>
    <w:rsid w:val="003D432E"/>
    <w:rsid w:val="003D4F44"/>
    <w:rsid w:val="003D60EE"/>
    <w:rsid w:val="003E5FF3"/>
    <w:rsid w:val="003F028F"/>
    <w:rsid w:val="003F2A1F"/>
    <w:rsid w:val="003F572F"/>
    <w:rsid w:val="00401A8B"/>
    <w:rsid w:val="00402AD6"/>
    <w:rsid w:val="00405423"/>
    <w:rsid w:val="004054B8"/>
    <w:rsid w:val="0040707F"/>
    <w:rsid w:val="00407AE9"/>
    <w:rsid w:val="00410FEA"/>
    <w:rsid w:val="00411965"/>
    <w:rsid w:val="00412B61"/>
    <w:rsid w:val="004142EA"/>
    <w:rsid w:val="004151E1"/>
    <w:rsid w:val="00416BE6"/>
    <w:rsid w:val="00417122"/>
    <w:rsid w:val="0042059E"/>
    <w:rsid w:val="00420658"/>
    <w:rsid w:val="004221FA"/>
    <w:rsid w:val="00425A18"/>
    <w:rsid w:val="00426B11"/>
    <w:rsid w:val="0042776F"/>
    <w:rsid w:val="00427BA8"/>
    <w:rsid w:val="0043089E"/>
    <w:rsid w:val="00430D2C"/>
    <w:rsid w:val="00432413"/>
    <w:rsid w:val="00432F47"/>
    <w:rsid w:val="00437779"/>
    <w:rsid w:val="0044608B"/>
    <w:rsid w:val="00447A2A"/>
    <w:rsid w:val="00447CCD"/>
    <w:rsid w:val="004555B4"/>
    <w:rsid w:val="00456044"/>
    <w:rsid w:val="00460C9C"/>
    <w:rsid w:val="004647E5"/>
    <w:rsid w:val="00467B4F"/>
    <w:rsid w:val="00472675"/>
    <w:rsid w:val="004742B2"/>
    <w:rsid w:val="00474762"/>
    <w:rsid w:val="00474A29"/>
    <w:rsid w:val="00476030"/>
    <w:rsid w:val="0047685A"/>
    <w:rsid w:val="00477CA3"/>
    <w:rsid w:val="00477F6A"/>
    <w:rsid w:val="00484771"/>
    <w:rsid w:val="004857D5"/>
    <w:rsid w:val="004873B8"/>
    <w:rsid w:val="0049158E"/>
    <w:rsid w:val="00494C57"/>
    <w:rsid w:val="004A0B64"/>
    <w:rsid w:val="004A1552"/>
    <w:rsid w:val="004A4B13"/>
    <w:rsid w:val="004A5347"/>
    <w:rsid w:val="004A5AD6"/>
    <w:rsid w:val="004A5D0B"/>
    <w:rsid w:val="004A629D"/>
    <w:rsid w:val="004B3203"/>
    <w:rsid w:val="004B56D1"/>
    <w:rsid w:val="004B7AC2"/>
    <w:rsid w:val="004C19DF"/>
    <w:rsid w:val="004C1F8C"/>
    <w:rsid w:val="004C48A2"/>
    <w:rsid w:val="004D42F7"/>
    <w:rsid w:val="004D4624"/>
    <w:rsid w:val="004D5804"/>
    <w:rsid w:val="004E220A"/>
    <w:rsid w:val="004E2238"/>
    <w:rsid w:val="004E34CC"/>
    <w:rsid w:val="004E3590"/>
    <w:rsid w:val="004F05BD"/>
    <w:rsid w:val="004F0CC1"/>
    <w:rsid w:val="004F0F81"/>
    <w:rsid w:val="004F1343"/>
    <w:rsid w:val="004F46BA"/>
    <w:rsid w:val="004F51CA"/>
    <w:rsid w:val="004F7F26"/>
    <w:rsid w:val="005009F4"/>
    <w:rsid w:val="00501131"/>
    <w:rsid w:val="005021F5"/>
    <w:rsid w:val="00503FD9"/>
    <w:rsid w:val="00505A01"/>
    <w:rsid w:val="00505A4D"/>
    <w:rsid w:val="005073E1"/>
    <w:rsid w:val="00507988"/>
    <w:rsid w:val="00507D58"/>
    <w:rsid w:val="00507EB4"/>
    <w:rsid w:val="00511E93"/>
    <w:rsid w:val="00513918"/>
    <w:rsid w:val="00513E6A"/>
    <w:rsid w:val="005168E7"/>
    <w:rsid w:val="00516A77"/>
    <w:rsid w:val="00517901"/>
    <w:rsid w:val="0052358B"/>
    <w:rsid w:val="00524035"/>
    <w:rsid w:val="005248D1"/>
    <w:rsid w:val="005250D2"/>
    <w:rsid w:val="00525BFA"/>
    <w:rsid w:val="0052760F"/>
    <w:rsid w:val="00531388"/>
    <w:rsid w:val="0053227E"/>
    <w:rsid w:val="00532354"/>
    <w:rsid w:val="00533521"/>
    <w:rsid w:val="00541232"/>
    <w:rsid w:val="00541A6B"/>
    <w:rsid w:val="00541C62"/>
    <w:rsid w:val="005433ED"/>
    <w:rsid w:val="00543880"/>
    <w:rsid w:val="00543F0A"/>
    <w:rsid w:val="005446F0"/>
    <w:rsid w:val="00544D28"/>
    <w:rsid w:val="00555635"/>
    <w:rsid w:val="00562A5F"/>
    <w:rsid w:val="00563F3E"/>
    <w:rsid w:val="00565F83"/>
    <w:rsid w:val="00566740"/>
    <w:rsid w:val="00571A7E"/>
    <w:rsid w:val="00575EDC"/>
    <w:rsid w:val="00577511"/>
    <w:rsid w:val="00580971"/>
    <w:rsid w:val="00581093"/>
    <w:rsid w:val="00582E29"/>
    <w:rsid w:val="00584443"/>
    <w:rsid w:val="005846C0"/>
    <w:rsid w:val="00585B17"/>
    <w:rsid w:val="00587799"/>
    <w:rsid w:val="00590C94"/>
    <w:rsid w:val="00593073"/>
    <w:rsid w:val="005A15A9"/>
    <w:rsid w:val="005A27F1"/>
    <w:rsid w:val="005A3717"/>
    <w:rsid w:val="005A551C"/>
    <w:rsid w:val="005A732F"/>
    <w:rsid w:val="005B0F62"/>
    <w:rsid w:val="005B324F"/>
    <w:rsid w:val="005B4845"/>
    <w:rsid w:val="005B631D"/>
    <w:rsid w:val="005B662B"/>
    <w:rsid w:val="005C0D62"/>
    <w:rsid w:val="005C6007"/>
    <w:rsid w:val="005C73F9"/>
    <w:rsid w:val="005C782E"/>
    <w:rsid w:val="005D0CAB"/>
    <w:rsid w:val="005D216C"/>
    <w:rsid w:val="005D2BEC"/>
    <w:rsid w:val="005D2CF8"/>
    <w:rsid w:val="005D2EB6"/>
    <w:rsid w:val="005D3E51"/>
    <w:rsid w:val="005D7B24"/>
    <w:rsid w:val="005D7C0E"/>
    <w:rsid w:val="005D7E5A"/>
    <w:rsid w:val="005D7E9D"/>
    <w:rsid w:val="005E2A30"/>
    <w:rsid w:val="005E36E2"/>
    <w:rsid w:val="005E4030"/>
    <w:rsid w:val="005E5965"/>
    <w:rsid w:val="005E7CBF"/>
    <w:rsid w:val="005F0B16"/>
    <w:rsid w:val="005F3F77"/>
    <w:rsid w:val="005F40AA"/>
    <w:rsid w:val="005F41D2"/>
    <w:rsid w:val="006045FF"/>
    <w:rsid w:val="00605D90"/>
    <w:rsid w:val="00611E6B"/>
    <w:rsid w:val="0061326E"/>
    <w:rsid w:val="00613AF1"/>
    <w:rsid w:val="00614C87"/>
    <w:rsid w:val="00620EA4"/>
    <w:rsid w:val="006240C4"/>
    <w:rsid w:val="0062435D"/>
    <w:rsid w:val="006275AF"/>
    <w:rsid w:val="00630D79"/>
    <w:rsid w:val="00632EAF"/>
    <w:rsid w:val="00635E70"/>
    <w:rsid w:val="00637D2A"/>
    <w:rsid w:val="00637E8F"/>
    <w:rsid w:val="00645435"/>
    <w:rsid w:val="00647F8B"/>
    <w:rsid w:val="00650F2D"/>
    <w:rsid w:val="00653063"/>
    <w:rsid w:val="00653259"/>
    <w:rsid w:val="00653E05"/>
    <w:rsid w:val="006555B4"/>
    <w:rsid w:val="00655F72"/>
    <w:rsid w:val="0065786D"/>
    <w:rsid w:val="006579FC"/>
    <w:rsid w:val="00657D34"/>
    <w:rsid w:val="00662710"/>
    <w:rsid w:val="0066306E"/>
    <w:rsid w:val="006642F0"/>
    <w:rsid w:val="00665A74"/>
    <w:rsid w:val="00671705"/>
    <w:rsid w:val="00677927"/>
    <w:rsid w:val="0068061F"/>
    <w:rsid w:val="00680E6B"/>
    <w:rsid w:val="00690D9C"/>
    <w:rsid w:val="00693745"/>
    <w:rsid w:val="006946A6"/>
    <w:rsid w:val="00695BF5"/>
    <w:rsid w:val="00696246"/>
    <w:rsid w:val="00697258"/>
    <w:rsid w:val="006A347D"/>
    <w:rsid w:val="006A35E8"/>
    <w:rsid w:val="006A450B"/>
    <w:rsid w:val="006A73E3"/>
    <w:rsid w:val="006A78BC"/>
    <w:rsid w:val="006A79CA"/>
    <w:rsid w:val="006B4C07"/>
    <w:rsid w:val="006B5319"/>
    <w:rsid w:val="006B7013"/>
    <w:rsid w:val="006C0472"/>
    <w:rsid w:val="006C09DE"/>
    <w:rsid w:val="006C3196"/>
    <w:rsid w:val="006C4BDB"/>
    <w:rsid w:val="006C6532"/>
    <w:rsid w:val="006D01C7"/>
    <w:rsid w:val="006D0994"/>
    <w:rsid w:val="006D1629"/>
    <w:rsid w:val="006D46CB"/>
    <w:rsid w:val="006D6969"/>
    <w:rsid w:val="006E06EE"/>
    <w:rsid w:val="006E29E7"/>
    <w:rsid w:val="006E48A2"/>
    <w:rsid w:val="006E68E7"/>
    <w:rsid w:val="006E7380"/>
    <w:rsid w:val="006F0D8A"/>
    <w:rsid w:val="006F1957"/>
    <w:rsid w:val="006F3209"/>
    <w:rsid w:val="006F69CD"/>
    <w:rsid w:val="006F79A6"/>
    <w:rsid w:val="007026C8"/>
    <w:rsid w:val="0071330B"/>
    <w:rsid w:val="00714297"/>
    <w:rsid w:val="00717FB1"/>
    <w:rsid w:val="007216FC"/>
    <w:rsid w:val="00721F0D"/>
    <w:rsid w:val="00724360"/>
    <w:rsid w:val="007268E6"/>
    <w:rsid w:val="0073167E"/>
    <w:rsid w:val="007321C8"/>
    <w:rsid w:val="007330E3"/>
    <w:rsid w:val="007336D4"/>
    <w:rsid w:val="00735298"/>
    <w:rsid w:val="00736054"/>
    <w:rsid w:val="00741D6A"/>
    <w:rsid w:val="0074221D"/>
    <w:rsid w:val="00742248"/>
    <w:rsid w:val="007446A5"/>
    <w:rsid w:val="007466E7"/>
    <w:rsid w:val="00747EDD"/>
    <w:rsid w:val="00750007"/>
    <w:rsid w:val="00750B0E"/>
    <w:rsid w:val="007556FB"/>
    <w:rsid w:val="007575A0"/>
    <w:rsid w:val="00762652"/>
    <w:rsid w:val="007639CB"/>
    <w:rsid w:val="00765B82"/>
    <w:rsid w:val="007679D9"/>
    <w:rsid w:val="00771AC5"/>
    <w:rsid w:val="00772DFA"/>
    <w:rsid w:val="0077478B"/>
    <w:rsid w:val="00776AD6"/>
    <w:rsid w:val="007839C3"/>
    <w:rsid w:val="00785945"/>
    <w:rsid w:val="00790728"/>
    <w:rsid w:val="007915CB"/>
    <w:rsid w:val="00792AC0"/>
    <w:rsid w:val="00792B37"/>
    <w:rsid w:val="00793081"/>
    <w:rsid w:val="00793E98"/>
    <w:rsid w:val="00795A59"/>
    <w:rsid w:val="007A0D52"/>
    <w:rsid w:val="007A3214"/>
    <w:rsid w:val="007A3794"/>
    <w:rsid w:val="007A3813"/>
    <w:rsid w:val="007A61FB"/>
    <w:rsid w:val="007A64B7"/>
    <w:rsid w:val="007A7789"/>
    <w:rsid w:val="007B0630"/>
    <w:rsid w:val="007B4419"/>
    <w:rsid w:val="007B79C0"/>
    <w:rsid w:val="007C46E2"/>
    <w:rsid w:val="007C76EA"/>
    <w:rsid w:val="007C7E23"/>
    <w:rsid w:val="007D194C"/>
    <w:rsid w:val="007D1EF1"/>
    <w:rsid w:val="007D774D"/>
    <w:rsid w:val="007E3470"/>
    <w:rsid w:val="007E5BD6"/>
    <w:rsid w:val="007E6DCA"/>
    <w:rsid w:val="007F08A8"/>
    <w:rsid w:val="007F3B73"/>
    <w:rsid w:val="007F63DF"/>
    <w:rsid w:val="007F7265"/>
    <w:rsid w:val="008004C2"/>
    <w:rsid w:val="008014AA"/>
    <w:rsid w:val="008015C7"/>
    <w:rsid w:val="008015EF"/>
    <w:rsid w:val="00801BFB"/>
    <w:rsid w:val="00802C5C"/>
    <w:rsid w:val="008140BD"/>
    <w:rsid w:val="00815852"/>
    <w:rsid w:val="00817804"/>
    <w:rsid w:val="008204B9"/>
    <w:rsid w:val="00822C9C"/>
    <w:rsid w:val="0082318B"/>
    <w:rsid w:val="0082354E"/>
    <w:rsid w:val="008235E1"/>
    <w:rsid w:val="00823CE0"/>
    <w:rsid w:val="0082665A"/>
    <w:rsid w:val="0083392A"/>
    <w:rsid w:val="00834212"/>
    <w:rsid w:val="00834DD8"/>
    <w:rsid w:val="00835DEB"/>
    <w:rsid w:val="00835E82"/>
    <w:rsid w:val="00841FB7"/>
    <w:rsid w:val="00844E26"/>
    <w:rsid w:val="008466B4"/>
    <w:rsid w:val="00850BDE"/>
    <w:rsid w:val="00854505"/>
    <w:rsid w:val="0085464C"/>
    <w:rsid w:val="008548C5"/>
    <w:rsid w:val="00854CB6"/>
    <w:rsid w:val="00861803"/>
    <w:rsid w:val="00865F5F"/>
    <w:rsid w:val="008738C2"/>
    <w:rsid w:val="00873F73"/>
    <w:rsid w:val="00874DBD"/>
    <w:rsid w:val="00881835"/>
    <w:rsid w:val="0088427C"/>
    <w:rsid w:val="00885D13"/>
    <w:rsid w:val="00886136"/>
    <w:rsid w:val="00891503"/>
    <w:rsid w:val="0089476F"/>
    <w:rsid w:val="00896BE1"/>
    <w:rsid w:val="008A09CC"/>
    <w:rsid w:val="008A3DDD"/>
    <w:rsid w:val="008A447D"/>
    <w:rsid w:val="008A46E4"/>
    <w:rsid w:val="008A4FF4"/>
    <w:rsid w:val="008A54C6"/>
    <w:rsid w:val="008B0D01"/>
    <w:rsid w:val="008B5D18"/>
    <w:rsid w:val="008B6649"/>
    <w:rsid w:val="008B6880"/>
    <w:rsid w:val="008C09CF"/>
    <w:rsid w:val="008C29A9"/>
    <w:rsid w:val="008C2D91"/>
    <w:rsid w:val="008C561E"/>
    <w:rsid w:val="008C6942"/>
    <w:rsid w:val="008D07E3"/>
    <w:rsid w:val="008D0B6B"/>
    <w:rsid w:val="008D12C4"/>
    <w:rsid w:val="008D4FD9"/>
    <w:rsid w:val="008D5FC8"/>
    <w:rsid w:val="008D6C27"/>
    <w:rsid w:val="008D7782"/>
    <w:rsid w:val="008E3F65"/>
    <w:rsid w:val="008E431C"/>
    <w:rsid w:val="008E4370"/>
    <w:rsid w:val="008E5D90"/>
    <w:rsid w:val="008E5E4B"/>
    <w:rsid w:val="008F17E4"/>
    <w:rsid w:val="008F2AB0"/>
    <w:rsid w:val="008F3080"/>
    <w:rsid w:val="008F6558"/>
    <w:rsid w:val="008F6DC4"/>
    <w:rsid w:val="0090187E"/>
    <w:rsid w:val="00912B43"/>
    <w:rsid w:val="009131A1"/>
    <w:rsid w:val="00913BC4"/>
    <w:rsid w:val="00913E87"/>
    <w:rsid w:val="00916042"/>
    <w:rsid w:val="009204B0"/>
    <w:rsid w:val="0092153D"/>
    <w:rsid w:val="00922DA9"/>
    <w:rsid w:val="00923B42"/>
    <w:rsid w:val="00923C10"/>
    <w:rsid w:val="00925D3E"/>
    <w:rsid w:val="00927C5E"/>
    <w:rsid w:val="0093033A"/>
    <w:rsid w:val="0093042B"/>
    <w:rsid w:val="00930CAF"/>
    <w:rsid w:val="00931AC8"/>
    <w:rsid w:val="00932272"/>
    <w:rsid w:val="009333B4"/>
    <w:rsid w:val="00933768"/>
    <w:rsid w:val="00941668"/>
    <w:rsid w:val="0094168A"/>
    <w:rsid w:val="00943C29"/>
    <w:rsid w:val="00944CFD"/>
    <w:rsid w:val="009455EB"/>
    <w:rsid w:val="00945AD3"/>
    <w:rsid w:val="0094714C"/>
    <w:rsid w:val="00947288"/>
    <w:rsid w:val="0095235F"/>
    <w:rsid w:val="00953C30"/>
    <w:rsid w:val="00955EAB"/>
    <w:rsid w:val="0095706C"/>
    <w:rsid w:val="00967505"/>
    <w:rsid w:val="009676BA"/>
    <w:rsid w:val="00973DCA"/>
    <w:rsid w:val="00974D54"/>
    <w:rsid w:val="00977151"/>
    <w:rsid w:val="009849CD"/>
    <w:rsid w:val="00984CA0"/>
    <w:rsid w:val="0098633F"/>
    <w:rsid w:val="00990F97"/>
    <w:rsid w:val="009914BD"/>
    <w:rsid w:val="00992B08"/>
    <w:rsid w:val="009933C1"/>
    <w:rsid w:val="00994570"/>
    <w:rsid w:val="00994954"/>
    <w:rsid w:val="009960F6"/>
    <w:rsid w:val="00996E47"/>
    <w:rsid w:val="009A50A7"/>
    <w:rsid w:val="009A68A2"/>
    <w:rsid w:val="009B403C"/>
    <w:rsid w:val="009B5058"/>
    <w:rsid w:val="009B5367"/>
    <w:rsid w:val="009B56B5"/>
    <w:rsid w:val="009B642C"/>
    <w:rsid w:val="009C0A56"/>
    <w:rsid w:val="009C1F39"/>
    <w:rsid w:val="009C25E6"/>
    <w:rsid w:val="009C3427"/>
    <w:rsid w:val="009C3EB8"/>
    <w:rsid w:val="009C4EF8"/>
    <w:rsid w:val="009C6755"/>
    <w:rsid w:val="009D236E"/>
    <w:rsid w:val="009D2731"/>
    <w:rsid w:val="009D2D3A"/>
    <w:rsid w:val="009D393E"/>
    <w:rsid w:val="009D7C91"/>
    <w:rsid w:val="009E0655"/>
    <w:rsid w:val="009E1D0C"/>
    <w:rsid w:val="009E3A10"/>
    <w:rsid w:val="009E3E8B"/>
    <w:rsid w:val="009E4DF4"/>
    <w:rsid w:val="009E5384"/>
    <w:rsid w:val="009E5447"/>
    <w:rsid w:val="009E5733"/>
    <w:rsid w:val="009E6E4B"/>
    <w:rsid w:val="009F09C2"/>
    <w:rsid w:val="009F0F28"/>
    <w:rsid w:val="009F1293"/>
    <w:rsid w:val="009F1AB8"/>
    <w:rsid w:val="009F1F9F"/>
    <w:rsid w:val="009F3C93"/>
    <w:rsid w:val="009F5EB0"/>
    <w:rsid w:val="009F6FFF"/>
    <w:rsid w:val="009F780A"/>
    <w:rsid w:val="00A00206"/>
    <w:rsid w:val="00A0343C"/>
    <w:rsid w:val="00A03F46"/>
    <w:rsid w:val="00A11046"/>
    <w:rsid w:val="00A136DF"/>
    <w:rsid w:val="00A13DF6"/>
    <w:rsid w:val="00A144F4"/>
    <w:rsid w:val="00A14529"/>
    <w:rsid w:val="00A15970"/>
    <w:rsid w:val="00A16FE5"/>
    <w:rsid w:val="00A24AE3"/>
    <w:rsid w:val="00A257EF"/>
    <w:rsid w:val="00A25FC2"/>
    <w:rsid w:val="00A262E0"/>
    <w:rsid w:val="00A302BB"/>
    <w:rsid w:val="00A311C3"/>
    <w:rsid w:val="00A36491"/>
    <w:rsid w:val="00A37F7F"/>
    <w:rsid w:val="00A4036E"/>
    <w:rsid w:val="00A410E7"/>
    <w:rsid w:val="00A42B42"/>
    <w:rsid w:val="00A42BD0"/>
    <w:rsid w:val="00A4481D"/>
    <w:rsid w:val="00A44F54"/>
    <w:rsid w:val="00A4626A"/>
    <w:rsid w:val="00A50600"/>
    <w:rsid w:val="00A530CD"/>
    <w:rsid w:val="00A559C6"/>
    <w:rsid w:val="00A573DA"/>
    <w:rsid w:val="00A574C4"/>
    <w:rsid w:val="00A57C2C"/>
    <w:rsid w:val="00A6091F"/>
    <w:rsid w:val="00A62D22"/>
    <w:rsid w:val="00A64C76"/>
    <w:rsid w:val="00A73B00"/>
    <w:rsid w:val="00A75221"/>
    <w:rsid w:val="00A769E4"/>
    <w:rsid w:val="00A7784D"/>
    <w:rsid w:val="00A77CF5"/>
    <w:rsid w:val="00A81C0E"/>
    <w:rsid w:val="00A82614"/>
    <w:rsid w:val="00A8378C"/>
    <w:rsid w:val="00A84876"/>
    <w:rsid w:val="00A873A1"/>
    <w:rsid w:val="00A92041"/>
    <w:rsid w:val="00A92048"/>
    <w:rsid w:val="00A92F13"/>
    <w:rsid w:val="00A943DD"/>
    <w:rsid w:val="00A94DEE"/>
    <w:rsid w:val="00A94F21"/>
    <w:rsid w:val="00AA2594"/>
    <w:rsid w:val="00AA3FB5"/>
    <w:rsid w:val="00AA4030"/>
    <w:rsid w:val="00AA570F"/>
    <w:rsid w:val="00AA59B0"/>
    <w:rsid w:val="00AB21C6"/>
    <w:rsid w:val="00AB3F28"/>
    <w:rsid w:val="00AB3F74"/>
    <w:rsid w:val="00AB461F"/>
    <w:rsid w:val="00AB5784"/>
    <w:rsid w:val="00AB68EB"/>
    <w:rsid w:val="00AB7505"/>
    <w:rsid w:val="00AB7B24"/>
    <w:rsid w:val="00AB7E94"/>
    <w:rsid w:val="00AC04BA"/>
    <w:rsid w:val="00AC0E3D"/>
    <w:rsid w:val="00AC32C9"/>
    <w:rsid w:val="00AC37BC"/>
    <w:rsid w:val="00AC3B63"/>
    <w:rsid w:val="00AC42DF"/>
    <w:rsid w:val="00AD1059"/>
    <w:rsid w:val="00AD1512"/>
    <w:rsid w:val="00AD2262"/>
    <w:rsid w:val="00AD6784"/>
    <w:rsid w:val="00AD7EC7"/>
    <w:rsid w:val="00AE018B"/>
    <w:rsid w:val="00AE289E"/>
    <w:rsid w:val="00AE3C01"/>
    <w:rsid w:val="00AE581A"/>
    <w:rsid w:val="00AE6058"/>
    <w:rsid w:val="00AE6AF7"/>
    <w:rsid w:val="00AF0CA7"/>
    <w:rsid w:val="00AF37B3"/>
    <w:rsid w:val="00AF40B5"/>
    <w:rsid w:val="00AF5520"/>
    <w:rsid w:val="00AF75DD"/>
    <w:rsid w:val="00B01C48"/>
    <w:rsid w:val="00B02749"/>
    <w:rsid w:val="00B02DAF"/>
    <w:rsid w:val="00B041EA"/>
    <w:rsid w:val="00B0422D"/>
    <w:rsid w:val="00B046A7"/>
    <w:rsid w:val="00B07E1D"/>
    <w:rsid w:val="00B12143"/>
    <w:rsid w:val="00B140AC"/>
    <w:rsid w:val="00B150DF"/>
    <w:rsid w:val="00B16E41"/>
    <w:rsid w:val="00B16EE5"/>
    <w:rsid w:val="00B1772A"/>
    <w:rsid w:val="00B17D2A"/>
    <w:rsid w:val="00B20395"/>
    <w:rsid w:val="00B22143"/>
    <w:rsid w:val="00B23F6F"/>
    <w:rsid w:val="00B25924"/>
    <w:rsid w:val="00B27937"/>
    <w:rsid w:val="00B279C6"/>
    <w:rsid w:val="00B3122F"/>
    <w:rsid w:val="00B33A64"/>
    <w:rsid w:val="00B34CF7"/>
    <w:rsid w:val="00B36935"/>
    <w:rsid w:val="00B37FE1"/>
    <w:rsid w:val="00B404C5"/>
    <w:rsid w:val="00B44024"/>
    <w:rsid w:val="00B44872"/>
    <w:rsid w:val="00B45D6D"/>
    <w:rsid w:val="00B4797C"/>
    <w:rsid w:val="00B513E4"/>
    <w:rsid w:val="00B522F3"/>
    <w:rsid w:val="00B52E4D"/>
    <w:rsid w:val="00B53CCC"/>
    <w:rsid w:val="00B57B63"/>
    <w:rsid w:val="00B63F73"/>
    <w:rsid w:val="00B66467"/>
    <w:rsid w:val="00B7105B"/>
    <w:rsid w:val="00B71A72"/>
    <w:rsid w:val="00B76E62"/>
    <w:rsid w:val="00B77D1F"/>
    <w:rsid w:val="00B81D9A"/>
    <w:rsid w:val="00B821EB"/>
    <w:rsid w:val="00B84652"/>
    <w:rsid w:val="00B876B3"/>
    <w:rsid w:val="00B91DA4"/>
    <w:rsid w:val="00B9231D"/>
    <w:rsid w:val="00B935B8"/>
    <w:rsid w:val="00B94268"/>
    <w:rsid w:val="00B95B9B"/>
    <w:rsid w:val="00B972D1"/>
    <w:rsid w:val="00B973EC"/>
    <w:rsid w:val="00BA0450"/>
    <w:rsid w:val="00BA0842"/>
    <w:rsid w:val="00BA173C"/>
    <w:rsid w:val="00BA1A66"/>
    <w:rsid w:val="00BA1F37"/>
    <w:rsid w:val="00BA2742"/>
    <w:rsid w:val="00BA4E5B"/>
    <w:rsid w:val="00BA59EA"/>
    <w:rsid w:val="00BA6BC7"/>
    <w:rsid w:val="00BA7AB5"/>
    <w:rsid w:val="00BB10D0"/>
    <w:rsid w:val="00BB1BA2"/>
    <w:rsid w:val="00BB6514"/>
    <w:rsid w:val="00BB70B1"/>
    <w:rsid w:val="00BC4507"/>
    <w:rsid w:val="00BC4529"/>
    <w:rsid w:val="00BC5874"/>
    <w:rsid w:val="00BC6330"/>
    <w:rsid w:val="00BC7486"/>
    <w:rsid w:val="00BC7A94"/>
    <w:rsid w:val="00BD375A"/>
    <w:rsid w:val="00BD3BE1"/>
    <w:rsid w:val="00BD6CE0"/>
    <w:rsid w:val="00BE08B7"/>
    <w:rsid w:val="00BE3354"/>
    <w:rsid w:val="00BE4052"/>
    <w:rsid w:val="00BE4CBE"/>
    <w:rsid w:val="00BE5EA0"/>
    <w:rsid w:val="00BE6363"/>
    <w:rsid w:val="00BE6677"/>
    <w:rsid w:val="00BE7DBC"/>
    <w:rsid w:val="00BF0D7B"/>
    <w:rsid w:val="00BF13FE"/>
    <w:rsid w:val="00BF1940"/>
    <w:rsid w:val="00BF6686"/>
    <w:rsid w:val="00C0000E"/>
    <w:rsid w:val="00C00A58"/>
    <w:rsid w:val="00C05F8C"/>
    <w:rsid w:val="00C13850"/>
    <w:rsid w:val="00C1399F"/>
    <w:rsid w:val="00C14346"/>
    <w:rsid w:val="00C17170"/>
    <w:rsid w:val="00C17DED"/>
    <w:rsid w:val="00C2174C"/>
    <w:rsid w:val="00C23903"/>
    <w:rsid w:val="00C239B2"/>
    <w:rsid w:val="00C32CF6"/>
    <w:rsid w:val="00C34D09"/>
    <w:rsid w:val="00C4046D"/>
    <w:rsid w:val="00C41CAB"/>
    <w:rsid w:val="00C4332C"/>
    <w:rsid w:val="00C44395"/>
    <w:rsid w:val="00C52D6B"/>
    <w:rsid w:val="00C53FF7"/>
    <w:rsid w:val="00C5430B"/>
    <w:rsid w:val="00C6103D"/>
    <w:rsid w:val="00C62562"/>
    <w:rsid w:val="00C643C6"/>
    <w:rsid w:val="00C6467D"/>
    <w:rsid w:val="00C6791E"/>
    <w:rsid w:val="00C67D55"/>
    <w:rsid w:val="00C7020D"/>
    <w:rsid w:val="00C74E81"/>
    <w:rsid w:val="00C84E5B"/>
    <w:rsid w:val="00C8614D"/>
    <w:rsid w:val="00C86DB5"/>
    <w:rsid w:val="00C878E1"/>
    <w:rsid w:val="00C87B47"/>
    <w:rsid w:val="00C925F4"/>
    <w:rsid w:val="00C92B00"/>
    <w:rsid w:val="00C949D0"/>
    <w:rsid w:val="00C95E26"/>
    <w:rsid w:val="00C95F56"/>
    <w:rsid w:val="00C96322"/>
    <w:rsid w:val="00CA0199"/>
    <w:rsid w:val="00CA0538"/>
    <w:rsid w:val="00CA0D2C"/>
    <w:rsid w:val="00CA18FB"/>
    <w:rsid w:val="00CA1AE4"/>
    <w:rsid w:val="00CA2D84"/>
    <w:rsid w:val="00CA4A98"/>
    <w:rsid w:val="00CB10D2"/>
    <w:rsid w:val="00CB1CF4"/>
    <w:rsid w:val="00CB3FF0"/>
    <w:rsid w:val="00CB4337"/>
    <w:rsid w:val="00CB66C7"/>
    <w:rsid w:val="00CC0A2E"/>
    <w:rsid w:val="00CC277A"/>
    <w:rsid w:val="00CC4542"/>
    <w:rsid w:val="00CC67D5"/>
    <w:rsid w:val="00CC73A8"/>
    <w:rsid w:val="00CC792E"/>
    <w:rsid w:val="00CC7E77"/>
    <w:rsid w:val="00CD0A47"/>
    <w:rsid w:val="00CE12E1"/>
    <w:rsid w:val="00CE1676"/>
    <w:rsid w:val="00CE27D5"/>
    <w:rsid w:val="00CE2829"/>
    <w:rsid w:val="00CE40A1"/>
    <w:rsid w:val="00CE40C4"/>
    <w:rsid w:val="00CE5653"/>
    <w:rsid w:val="00CE6F22"/>
    <w:rsid w:val="00CF00E9"/>
    <w:rsid w:val="00CF0FC0"/>
    <w:rsid w:val="00CF0FF8"/>
    <w:rsid w:val="00CF4DE4"/>
    <w:rsid w:val="00CF5CE8"/>
    <w:rsid w:val="00CF663D"/>
    <w:rsid w:val="00CF66F5"/>
    <w:rsid w:val="00CF6C1C"/>
    <w:rsid w:val="00CF7DD3"/>
    <w:rsid w:val="00D0007C"/>
    <w:rsid w:val="00D005DB"/>
    <w:rsid w:val="00D01547"/>
    <w:rsid w:val="00D01A66"/>
    <w:rsid w:val="00D07282"/>
    <w:rsid w:val="00D07622"/>
    <w:rsid w:val="00D10297"/>
    <w:rsid w:val="00D13C4B"/>
    <w:rsid w:val="00D148E7"/>
    <w:rsid w:val="00D15B3C"/>
    <w:rsid w:val="00D16655"/>
    <w:rsid w:val="00D178E9"/>
    <w:rsid w:val="00D20527"/>
    <w:rsid w:val="00D21432"/>
    <w:rsid w:val="00D267B6"/>
    <w:rsid w:val="00D33F07"/>
    <w:rsid w:val="00D34844"/>
    <w:rsid w:val="00D34D13"/>
    <w:rsid w:val="00D3614F"/>
    <w:rsid w:val="00D37360"/>
    <w:rsid w:val="00D374F0"/>
    <w:rsid w:val="00D37BEF"/>
    <w:rsid w:val="00D44330"/>
    <w:rsid w:val="00D525DC"/>
    <w:rsid w:val="00D57869"/>
    <w:rsid w:val="00D62573"/>
    <w:rsid w:val="00D6790A"/>
    <w:rsid w:val="00D70426"/>
    <w:rsid w:val="00D71837"/>
    <w:rsid w:val="00D74B24"/>
    <w:rsid w:val="00D75F0D"/>
    <w:rsid w:val="00D76616"/>
    <w:rsid w:val="00D80292"/>
    <w:rsid w:val="00D804B5"/>
    <w:rsid w:val="00D85AD7"/>
    <w:rsid w:val="00D85D1E"/>
    <w:rsid w:val="00D9080A"/>
    <w:rsid w:val="00D91DEA"/>
    <w:rsid w:val="00D93A63"/>
    <w:rsid w:val="00D93A90"/>
    <w:rsid w:val="00D96D6B"/>
    <w:rsid w:val="00D9728F"/>
    <w:rsid w:val="00DA0796"/>
    <w:rsid w:val="00DA083C"/>
    <w:rsid w:val="00DA3309"/>
    <w:rsid w:val="00DA3B9A"/>
    <w:rsid w:val="00DB1259"/>
    <w:rsid w:val="00DB4C9B"/>
    <w:rsid w:val="00DB4F34"/>
    <w:rsid w:val="00DB71AA"/>
    <w:rsid w:val="00DC008D"/>
    <w:rsid w:val="00DC077C"/>
    <w:rsid w:val="00DC07AB"/>
    <w:rsid w:val="00DC0CED"/>
    <w:rsid w:val="00DC3C88"/>
    <w:rsid w:val="00DC607B"/>
    <w:rsid w:val="00DC741F"/>
    <w:rsid w:val="00DD16BA"/>
    <w:rsid w:val="00DD1A10"/>
    <w:rsid w:val="00DD361D"/>
    <w:rsid w:val="00DD49B3"/>
    <w:rsid w:val="00DD7139"/>
    <w:rsid w:val="00DE06BC"/>
    <w:rsid w:val="00DE717A"/>
    <w:rsid w:val="00DF448A"/>
    <w:rsid w:val="00DF6CF0"/>
    <w:rsid w:val="00E00153"/>
    <w:rsid w:val="00E0255A"/>
    <w:rsid w:val="00E06E03"/>
    <w:rsid w:val="00E07067"/>
    <w:rsid w:val="00E12ECB"/>
    <w:rsid w:val="00E152CC"/>
    <w:rsid w:val="00E211E2"/>
    <w:rsid w:val="00E25684"/>
    <w:rsid w:val="00E269E9"/>
    <w:rsid w:val="00E320A2"/>
    <w:rsid w:val="00E41EC1"/>
    <w:rsid w:val="00E42065"/>
    <w:rsid w:val="00E42159"/>
    <w:rsid w:val="00E46135"/>
    <w:rsid w:val="00E50A94"/>
    <w:rsid w:val="00E54030"/>
    <w:rsid w:val="00E54C2C"/>
    <w:rsid w:val="00E55A89"/>
    <w:rsid w:val="00E61188"/>
    <w:rsid w:val="00E64F7A"/>
    <w:rsid w:val="00E70E06"/>
    <w:rsid w:val="00E72FA1"/>
    <w:rsid w:val="00E76071"/>
    <w:rsid w:val="00E76790"/>
    <w:rsid w:val="00E7679F"/>
    <w:rsid w:val="00E77504"/>
    <w:rsid w:val="00E80EC3"/>
    <w:rsid w:val="00E81079"/>
    <w:rsid w:val="00E81A93"/>
    <w:rsid w:val="00E834E4"/>
    <w:rsid w:val="00E84759"/>
    <w:rsid w:val="00E91A8A"/>
    <w:rsid w:val="00E92A3C"/>
    <w:rsid w:val="00E92F8B"/>
    <w:rsid w:val="00E93052"/>
    <w:rsid w:val="00E95CC8"/>
    <w:rsid w:val="00E975E4"/>
    <w:rsid w:val="00EA21EB"/>
    <w:rsid w:val="00EA256E"/>
    <w:rsid w:val="00EA29B4"/>
    <w:rsid w:val="00EA47C2"/>
    <w:rsid w:val="00EA4A3C"/>
    <w:rsid w:val="00EA6C04"/>
    <w:rsid w:val="00EB1449"/>
    <w:rsid w:val="00EB2441"/>
    <w:rsid w:val="00EB33B7"/>
    <w:rsid w:val="00EB5AE5"/>
    <w:rsid w:val="00EB5E3B"/>
    <w:rsid w:val="00EB7F06"/>
    <w:rsid w:val="00EC002B"/>
    <w:rsid w:val="00ED1371"/>
    <w:rsid w:val="00ED7D55"/>
    <w:rsid w:val="00EE003E"/>
    <w:rsid w:val="00EE052B"/>
    <w:rsid w:val="00EE19B6"/>
    <w:rsid w:val="00EE29DB"/>
    <w:rsid w:val="00EE2A63"/>
    <w:rsid w:val="00EE5129"/>
    <w:rsid w:val="00EE6AC2"/>
    <w:rsid w:val="00EF0FF8"/>
    <w:rsid w:val="00EF14AC"/>
    <w:rsid w:val="00EF26DD"/>
    <w:rsid w:val="00EF407A"/>
    <w:rsid w:val="00EF6434"/>
    <w:rsid w:val="00EF6B9A"/>
    <w:rsid w:val="00F00C77"/>
    <w:rsid w:val="00F024E3"/>
    <w:rsid w:val="00F02D95"/>
    <w:rsid w:val="00F038D3"/>
    <w:rsid w:val="00F03F27"/>
    <w:rsid w:val="00F040EE"/>
    <w:rsid w:val="00F05927"/>
    <w:rsid w:val="00F072FF"/>
    <w:rsid w:val="00F07FF9"/>
    <w:rsid w:val="00F141B4"/>
    <w:rsid w:val="00F17072"/>
    <w:rsid w:val="00F17330"/>
    <w:rsid w:val="00F21374"/>
    <w:rsid w:val="00F21B06"/>
    <w:rsid w:val="00F23DF3"/>
    <w:rsid w:val="00F25F53"/>
    <w:rsid w:val="00F267BD"/>
    <w:rsid w:val="00F323BD"/>
    <w:rsid w:val="00F33222"/>
    <w:rsid w:val="00F33C98"/>
    <w:rsid w:val="00F35622"/>
    <w:rsid w:val="00F36E3E"/>
    <w:rsid w:val="00F40206"/>
    <w:rsid w:val="00F4067E"/>
    <w:rsid w:val="00F40A1E"/>
    <w:rsid w:val="00F40DD7"/>
    <w:rsid w:val="00F4153E"/>
    <w:rsid w:val="00F448CA"/>
    <w:rsid w:val="00F46BD5"/>
    <w:rsid w:val="00F50F7A"/>
    <w:rsid w:val="00F51E6D"/>
    <w:rsid w:val="00F5225C"/>
    <w:rsid w:val="00F525A5"/>
    <w:rsid w:val="00F6010B"/>
    <w:rsid w:val="00F621D3"/>
    <w:rsid w:val="00F63401"/>
    <w:rsid w:val="00F64344"/>
    <w:rsid w:val="00F666D9"/>
    <w:rsid w:val="00F71660"/>
    <w:rsid w:val="00F72A28"/>
    <w:rsid w:val="00F82048"/>
    <w:rsid w:val="00F82E10"/>
    <w:rsid w:val="00F86476"/>
    <w:rsid w:val="00F86632"/>
    <w:rsid w:val="00F879AF"/>
    <w:rsid w:val="00F92555"/>
    <w:rsid w:val="00F962D6"/>
    <w:rsid w:val="00F976D5"/>
    <w:rsid w:val="00F97B8A"/>
    <w:rsid w:val="00FA2FFD"/>
    <w:rsid w:val="00FA4234"/>
    <w:rsid w:val="00FA482F"/>
    <w:rsid w:val="00FA5F8D"/>
    <w:rsid w:val="00FA6EBA"/>
    <w:rsid w:val="00FB2FF4"/>
    <w:rsid w:val="00FB4E15"/>
    <w:rsid w:val="00FB6D37"/>
    <w:rsid w:val="00FB703C"/>
    <w:rsid w:val="00FB72E2"/>
    <w:rsid w:val="00FB76C8"/>
    <w:rsid w:val="00FB7B76"/>
    <w:rsid w:val="00FC05C4"/>
    <w:rsid w:val="00FC07EC"/>
    <w:rsid w:val="00FC586B"/>
    <w:rsid w:val="00FC630F"/>
    <w:rsid w:val="00FD1657"/>
    <w:rsid w:val="00FD25FB"/>
    <w:rsid w:val="00FD2EEE"/>
    <w:rsid w:val="00FD4784"/>
    <w:rsid w:val="00FD6BB2"/>
    <w:rsid w:val="00FD6FF5"/>
    <w:rsid w:val="00FD7738"/>
    <w:rsid w:val="00FE05C9"/>
    <w:rsid w:val="00FE0B56"/>
    <w:rsid w:val="00FE53C8"/>
    <w:rsid w:val="00FE6974"/>
    <w:rsid w:val="00FF08AC"/>
    <w:rsid w:val="00FF28F9"/>
    <w:rsid w:val="00FF456A"/>
    <w:rsid w:val="00FF6FB1"/>
    <w:rsid w:val="0118017F"/>
    <w:rsid w:val="01822B05"/>
    <w:rsid w:val="01FA3682"/>
    <w:rsid w:val="0219C136"/>
    <w:rsid w:val="056E0A09"/>
    <w:rsid w:val="07A6A360"/>
    <w:rsid w:val="084E2F52"/>
    <w:rsid w:val="0909194C"/>
    <w:rsid w:val="09E7364F"/>
    <w:rsid w:val="0A766815"/>
    <w:rsid w:val="0B47BF04"/>
    <w:rsid w:val="0FE1C007"/>
    <w:rsid w:val="10294BFC"/>
    <w:rsid w:val="105999F5"/>
    <w:rsid w:val="1100003F"/>
    <w:rsid w:val="112582A2"/>
    <w:rsid w:val="1176015E"/>
    <w:rsid w:val="15543254"/>
    <w:rsid w:val="16AF2627"/>
    <w:rsid w:val="16B66104"/>
    <w:rsid w:val="18112BF5"/>
    <w:rsid w:val="19FD3842"/>
    <w:rsid w:val="1A14D88C"/>
    <w:rsid w:val="1A44B7D2"/>
    <w:rsid w:val="1AC34A2A"/>
    <w:rsid w:val="1E1255EB"/>
    <w:rsid w:val="1F8682AA"/>
    <w:rsid w:val="1FEAE4F6"/>
    <w:rsid w:val="1FFFB137"/>
    <w:rsid w:val="21761552"/>
    <w:rsid w:val="21C8713A"/>
    <w:rsid w:val="24743F13"/>
    <w:rsid w:val="248253A3"/>
    <w:rsid w:val="25DA088E"/>
    <w:rsid w:val="25DE5982"/>
    <w:rsid w:val="26F5121B"/>
    <w:rsid w:val="28EFC9F6"/>
    <w:rsid w:val="29123E61"/>
    <w:rsid w:val="2A8F8996"/>
    <w:rsid w:val="2DA4DE01"/>
    <w:rsid w:val="31F2E512"/>
    <w:rsid w:val="3245153F"/>
    <w:rsid w:val="32871BD1"/>
    <w:rsid w:val="33D430BB"/>
    <w:rsid w:val="34BDD7D6"/>
    <w:rsid w:val="34F0D564"/>
    <w:rsid w:val="35009342"/>
    <w:rsid w:val="370D5AA4"/>
    <w:rsid w:val="39880E97"/>
    <w:rsid w:val="3B8E4B12"/>
    <w:rsid w:val="3CE170F5"/>
    <w:rsid w:val="3E9CEE22"/>
    <w:rsid w:val="3ECCE026"/>
    <w:rsid w:val="4407682A"/>
    <w:rsid w:val="44BEBC69"/>
    <w:rsid w:val="44DF43D6"/>
    <w:rsid w:val="44F00926"/>
    <w:rsid w:val="464EF547"/>
    <w:rsid w:val="480ED6EC"/>
    <w:rsid w:val="4849DA90"/>
    <w:rsid w:val="4944843E"/>
    <w:rsid w:val="49AD6618"/>
    <w:rsid w:val="4D6A0CF6"/>
    <w:rsid w:val="4EEE2FF1"/>
    <w:rsid w:val="50482A7A"/>
    <w:rsid w:val="50B5694D"/>
    <w:rsid w:val="50E8DBBB"/>
    <w:rsid w:val="54AD89ED"/>
    <w:rsid w:val="54CA90F0"/>
    <w:rsid w:val="5681BD6F"/>
    <w:rsid w:val="58B0E60A"/>
    <w:rsid w:val="58F385AF"/>
    <w:rsid w:val="58F71726"/>
    <w:rsid w:val="5A7A53B3"/>
    <w:rsid w:val="5EB63C07"/>
    <w:rsid w:val="603AA0A3"/>
    <w:rsid w:val="6390557C"/>
    <w:rsid w:val="64B2B9D6"/>
    <w:rsid w:val="678747D6"/>
    <w:rsid w:val="67B04267"/>
    <w:rsid w:val="6833D9C4"/>
    <w:rsid w:val="69FE1E22"/>
    <w:rsid w:val="6AC67345"/>
    <w:rsid w:val="6BE96011"/>
    <w:rsid w:val="6C5AC9EA"/>
    <w:rsid w:val="6E18F53D"/>
    <w:rsid w:val="6E8F17F9"/>
    <w:rsid w:val="715FC9C8"/>
    <w:rsid w:val="729423C3"/>
    <w:rsid w:val="73B98E39"/>
    <w:rsid w:val="745ECA60"/>
    <w:rsid w:val="773D3AB9"/>
    <w:rsid w:val="78A701F7"/>
    <w:rsid w:val="7952D22A"/>
    <w:rsid w:val="7E574951"/>
    <w:rsid w:val="7E7F654B"/>
    <w:rsid w:val="7E931726"/>
    <w:rsid w:val="7FEF16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2"/>
    </o:shapelayout>
  </w:shapeDefaults>
  <w:decimalSymbol w:val="."/>
  <w:listSeparator w:val=","/>
  <w14:docId w14:val="5F3C1175"/>
  <w15:chartTrackingRefBased/>
  <w15:docId w15:val="{3D0B97C3-39E8-42A6-A8CA-D3ECE7079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rsid w:val="00DC3C88"/>
    <w:pPr>
      <w:numPr>
        <w:ilvl w:val="2"/>
        <w:numId w:val="3"/>
      </w:numPr>
      <w:tabs>
        <w:tab w:val="left" w:pos="720"/>
      </w:tabs>
      <w:outlineLvl w:val="1"/>
    </w:pPr>
  </w:style>
  <w:style w:type="paragraph" w:styleId="Heading3">
    <w:name w:val="heading 3"/>
    <w:basedOn w:val="Normal"/>
    <w:qFormat/>
    <w:rsid w:val="00B821EB"/>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rsid w:val="00DC3C88"/>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DC3C88"/>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DC3C88"/>
    <w:pPr>
      <w:numPr>
        <w:ilvl w:val="0"/>
        <w:numId w:val="0"/>
      </w:numPr>
      <w:ind w:left="720" w:hanging="720"/>
      <w:outlineLvl w:val="3"/>
    </w:pPr>
  </w:style>
  <w:style w:type="paragraph" w:customStyle="1" w:styleId="Schedule3">
    <w:name w:val="Schedule 3"/>
    <w:basedOn w:val="Heading3"/>
    <w:rsid w:val="00DC3C88"/>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DC3C88"/>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DC3C88"/>
    <w:pPr>
      <w:numPr>
        <w:ilvl w:val="6"/>
      </w:numPr>
      <w:tabs>
        <w:tab w:val="clear" w:pos="3672"/>
        <w:tab w:val="num" w:pos="3150"/>
      </w:tabs>
      <w:ind w:left="3168" w:hanging="461"/>
      <w:outlineLvl w:val="6"/>
    </w:pPr>
  </w:style>
  <w:style w:type="paragraph" w:customStyle="1" w:styleId="ListNumber7">
    <w:name w:val="List Number 7"/>
    <w:basedOn w:val="ListNumber6"/>
    <w:rsid w:val="00DC3C88"/>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DC3C88"/>
    <w:pPr>
      <w:keepNext/>
    </w:pPr>
    <w:rPr>
      <w:b/>
      <w:caps/>
    </w:rPr>
  </w:style>
  <w:style w:type="paragraph" w:customStyle="1" w:styleId="TOCSchedule2">
    <w:name w:val="TOC Schedule 2"/>
    <w:basedOn w:val="Schedule2"/>
    <w:next w:val="Schedule2"/>
    <w:rsid w:val="00DC3C88"/>
    <w:pPr>
      <w:keepNext/>
    </w:pPr>
    <w:rPr>
      <w:b/>
    </w:rPr>
  </w:style>
  <w:style w:type="paragraph" w:customStyle="1" w:styleId="TOCSchedule3">
    <w:name w:val="TOC Schedule 3"/>
    <w:basedOn w:val="Schedule3"/>
    <w:next w:val="Schedule3"/>
    <w:rsid w:val="00DC3C88"/>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DC3C88"/>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DC3C88"/>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DC3C88"/>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DC3C88"/>
    <w:pPr>
      <w:tabs>
        <w:tab w:val="right" w:pos="4708"/>
      </w:tabs>
      <w:spacing w:after="0"/>
    </w:pPr>
    <w:rPr>
      <w:b/>
      <w:snapToGrid w:val="0"/>
    </w:rPr>
  </w:style>
  <w:style w:type="paragraph" w:customStyle="1" w:styleId="Backsheet2">
    <w:name w:val="Backsheet2"/>
    <w:basedOn w:val="Normal"/>
    <w:rsid w:val="00DC3C88"/>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DC3C88"/>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DC3C88"/>
    <w:pPr>
      <w:framePr w:w="7920" w:h="1980" w:hRule="exact" w:hSpace="180" w:wrap="auto" w:hAnchor="page" w:xAlign="center" w:yAlign="bottom"/>
      <w:spacing w:after="0"/>
      <w:ind w:left="2880"/>
    </w:pPr>
  </w:style>
  <w:style w:type="paragraph" w:styleId="EnvelopeReturn">
    <w:name w:val="envelope return"/>
    <w:basedOn w:val="Normal"/>
    <w:rsid w:val="00DC3C88"/>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DC3C88"/>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DC3C88"/>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DC3C88"/>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DC3C88"/>
    <w:pPr>
      <w:tabs>
        <w:tab w:val="clear" w:pos="720"/>
        <w:tab w:val="right" w:pos="8505"/>
      </w:tabs>
      <w:spacing w:after="240" w:line="360" w:lineRule="auto"/>
    </w:pPr>
    <w:rPr>
      <w:caps w:val="0"/>
      <w:kern w:val="0"/>
    </w:rPr>
  </w:style>
  <w:style w:type="paragraph" w:customStyle="1" w:styleId="LogoText">
    <w:name w:val="LogoText"/>
    <w:basedOn w:val="Normal"/>
    <w:rsid w:val="00DC3C88"/>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rsid w:val="00DC3C88"/>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DC3C88"/>
    <w:pPr>
      <w:spacing w:after="120" w:line="240" w:lineRule="auto"/>
      <w:jc w:val="left"/>
    </w:pPr>
    <w:rPr>
      <w:b/>
      <w:snapToGrid w:val="0"/>
      <w:sz w:val="24"/>
      <w:lang w:val="en-US"/>
    </w:rPr>
  </w:style>
  <w:style w:type="paragraph" w:customStyle="1" w:styleId="DeltaViewTableBody">
    <w:name w:val="DeltaView Table Body"/>
    <w:basedOn w:val="Normal"/>
    <w:rsid w:val="00DC3C88"/>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DC3C88"/>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DC3C88"/>
    <w:pPr>
      <w:ind w:left="720"/>
    </w:pPr>
  </w:style>
  <w:style w:type="character" w:styleId="Mention">
    <w:name w:val="Mention"/>
    <w:basedOn w:val="DefaultParagraphFont"/>
    <w:uiPriority w:val="99"/>
    <w:unhideWhenUsed/>
    <w:rsid w:val="00DC3C88"/>
    <w:rPr>
      <w:color w:val="2B579A"/>
      <w:shd w:val="clear" w:color="auto" w:fill="E1DFDD"/>
    </w:rPr>
  </w:style>
  <w:style w:type="character" w:styleId="UnresolvedMention">
    <w:name w:val="Unresolved Mention"/>
    <w:basedOn w:val="DefaultParagraphFont"/>
    <w:uiPriority w:val="99"/>
    <w:unhideWhenUsed/>
    <w:rsid w:val="003D43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1309477296">
      <w:bodyDiv w:val="1"/>
      <w:marLeft w:val="0"/>
      <w:marRight w:val="0"/>
      <w:marTop w:val="0"/>
      <w:marBottom w:val="0"/>
      <w:divBdr>
        <w:top w:val="none" w:sz="0" w:space="0" w:color="auto"/>
        <w:left w:val="none" w:sz="0" w:space="0" w:color="auto"/>
        <w:bottom w:val="none" w:sz="0" w:space="0" w:color="auto"/>
        <w:right w:val="none" w:sz="0" w:space="0" w:color="auto"/>
      </w:divBdr>
    </w:div>
    <w:div w:id="1782722226">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5579FF-8CF1-47F0-BEA4-A6108531BB9C}">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538F12FE-7064-44D2-9ED0-BA8E54FEC0FB}">
  <ds:schemaRefs>
    <ds:schemaRef ds:uri="http://schemas.openxmlformats.org/officeDocument/2006/bibliography"/>
  </ds:schemaRefs>
</ds:datastoreItem>
</file>

<file path=customXml/itemProps3.xml><?xml version="1.0" encoding="utf-8"?>
<ds:datastoreItem xmlns:ds="http://schemas.openxmlformats.org/officeDocument/2006/customXml" ds:itemID="{3D7426D5-2831-4DB3-92EB-6E34F6F77C2B}">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5.xml><?xml version="1.0" encoding="utf-8"?>
<ds:datastoreItem xmlns:ds="http://schemas.openxmlformats.org/officeDocument/2006/customXml" ds:itemID="{048288AE-B0D8-424F-8318-21B906EB36DE}">
  <ds:schemaRefs>
    <ds:schemaRef ds:uri="http://schemas.microsoft.com/sharepoint/v3/contenttype/forms"/>
  </ds:schemaRefs>
</ds:datastoreItem>
</file>

<file path=customXml/itemProps6.xml><?xml version="1.0" encoding="utf-8"?>
<ds:datastoreItem xmlns:ds="http://schemas.openxmlformats.org/officeDocument/2006/customXml" ds:itemID="{89D95B37-EBD2-427E-BB8A-687A8D8F5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51</Pages>
  <Words>19461</Words>
  <Characters>110932</Characters>
  <Application>Microsoft Office Word</Application>
  <DocSecurity>8</DocSecurity>
  <Lines>924</Lines>
  <Paragraphs>260</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Section D Planning CO_ordination v13 CM089_91 04 March 2024</vt:lpstr>
      <vt:lpstr>SECTION D: PLANNING CO-ORDINATION</vt:lpstr>
      <vt:lpstr/>
      <vt:lpstr>PART ONE:  TRANSMISSION PLANNING</vt:lpstr>
      <vt:lpstr>1.	INTRODUCTION</vt:lpstr>
      <vt:lpstr>2.	TRANSMISSION PLANNING</vt:lpstr>
      <vt:lpstr>2.1	Transmission Investment Plans</vt:lpstr>
      <vt:lpstr>2.2	Transmission System Technical Criteria and Planning Assumptions</vt:lpstr>
      <vt:lpstr>2.3	Co-ordination of Transmission Investment Planning</vt:lpstr>
      <vt:lpstr>2.4	Changes to Transmission Investment Plans </vt:lpstr>
      <vt:lpstr>2.10	Implementation </vt:lpstr>
      <vt:lpstr>OTSDUW Phased Build</vt:lpstr>
      <vt:lpstr>3.	DEFAULT PLANNING BOUNDARY</vt:lpstr>
      <vt:lpstr>4.	ELECTRICITY TEN YEAR STATEMENT</vt:lpstr>
      <vt:lpstr>4.1	Preparation of Electricity Ten Year Statement</vt:lpstr>
      <vt:lpstr>5.	NETWORK OPTIONS ASSESSMENT PROCESS </vt:lpstr>
      <vt:lpstr>5.1	Preparation of the Network Options Assessment process and reporting requirem</vt:lpstr>
      <vt:lpstr>5.1.1	The Company shall, prior to seeking the approval of the Authority for a fo</vt:lpstr>
      <vt:lpstr>5.1.2	The Company shall agree with each Transmission Owner a programme of activi</vt:lpstr>
      <vt:lpstr>5.1.2.1	preparation of each Network Options Assessment process and report </vt:lpstr>
      <vt:lpstr>5.1.2.2	assessment of the options to deliver Major National Electricity Transmi</vt:lpstr>
      <vt:lpstr>5.1.2.3	assessment of the options to deliver additional interconnector capacity</vt:lpstr>
      <vt:lpstr>Each Transmission Owner shall carry out such activities as are specified in the </vt:lpstr>
      <vt:lpstr>5.1.2A	If requested by the Transmission Owner to do so, The Company shall provid</vt:lpstr>
      <vt:lpstr>5.1.3	In the event that The Company and a Transmission Owner fail to agree a NOA</vt:lpstr>
      <vt:lpstr>5.1.4	The Company shall provide to each Transmission Owner those parts of the in</vt:lpstr>
      <vt:lpstr>5.1.5	In the event that The Company and a Transmission Owner fail to agree any a</vt:lpstr>
      <vt:lpstr>5.1.6	For the avoidance of doubt, nothing in this paragraph 5.1. shall preclude </vt:lpstr>
      <vt:lpstr>6.	ANNUAL WIDER CANCELLATION CHARGE STATEMENT</vt:lpstr>
      <vt:lpstr>6.1	Each Transmission Owner shall provide The Company with the Wider Cancellatio</vt:lpstr>
      <vt:lpstr>6.1.1	for the first Annual Wider Cancellation Charge Statement by the date agree</vt:lpstr>
      <vt:lpstr>6.1.2	for subsequent Annual Wider Cancellation Charge Statements by no later tha</vt:lpstr>
      <vt:lpstr/>
      <vt:lpstr>PART TWO: CONSTRUCTION </vt:lpstr>
      <vt:lpstr>1.	INTRODUCTION</vt:lpstr>
      <vt:lpstr>1.1	This Section D, Part Two, deals with arrangements between The Company and Tr</vt:lpstr>
      <vt:lpstr>1.1.1	the process by which The Company and each Transmission Owner enter into a</vt:lpstr>
      <vt:lpstr>1.1.2	Communications Plant requirements at Connection Sites;</vt:lpstr>
      <vt:lpstr>1.1.3	provision for the permanent disconnection of User Equipment connected to </vt:lpstr>
      <vt:lpstr>1.1.4	arrangements for the amendments of TO Construction Agreements and the pro</vt:lpstr>
      <vt:lpstr>2.	NGESO THE COMPANY CONSTRUCTION APPLICATIONS </vt:lpstr>
      <vt:lpstr>2.1	In this Code:</vt:lpstr>
      <vt:lpstr>2.1.1	"Construction Project" refers (as appropriate) to a New Connection (includ</vt:lpstr>
      <vt:lpstr>2.1.2.3	System Construction Application.</vt:lpstr>
      <vt:lpstr>2.1.3  The process and timelines for submitting The Company Construction Applic</vt:lpstr>
      <vt:lpstr>2.2	If The Company considers it may be necessary for a Construction Project to b</vt:lpstr>
      <vt:lpstr>2.2.1	the Transmission Owner, if any, whose Transmission System is located at th</vt:lpstr>
      <vt:lpstr>2.2.2	any Transmission Owner in relation to whose Transmission System the Releva</vt:lpstr>
      <vt:lpstr>2.2.3	any Onshore Transmission Owner whose Transmission System is located at the</vt:lpstr>
      <vt:lpstr>2.2.4	a nominated Offshore Transmission Owner whose Transmission System (includi</vt:lpstr>
      <vt:lpstr>2.2.5	any Transmission Owner which does not receive The Company Construction App</vt:lpstr>
      <vt:lpstr>2.2.5.1	otherwise receives Construction Planning Assumptions pursuant to paragra</vt:lpstr>
      <vt:lpstr>2.2.5.2	The Company otherwise identifies is likely to be required to enter into </vt:lpstr>
      <vt:lpstr>(The Company and each Transmission Owner which receives a The Company Constructi</vt:lpstr>
      <vt:lpstr>2.3	The Company shall submit a The Company Construction Application (where The C</vt:lpstr>
      <vt:lpstr>2.3.1	pursuant to sub-paragraphs 2.2.1 and 2.2.2, as soon as reasonably practica</vt:lpstr>
      <vt:lpstr>2.3.2	pursuant to 2.2.3, as soon as reasonably practicable, and in any event to </vt:lpstr>
      <vt:lpstr>2.3.3	pursuant to 2.2.4, as soon as reasonably practicable, and to the Offshore </vt:lpstr>
      <vt:lpstr>2.3.4	pursuant to sub-paragraph 2.2.3 where it relates to a The Company Modifica</vt:lpstr>
      <vt:lpstr>2.3A	The Company shall submit The Company Construction Application (where The Co</vt:lpstr>
      <vt:lpstr>2.3A.1	pursuant to sub-paragraphs 2.2.1 and 2.2.2, as soon as reasonably practic</vt:lpstr>
      <vt:lpstr>2.3A.2	pursuant to 2.2.3, as soon as reasonably practicable, and in any event (a</vt:lpstr>
      <vt:lpstr>2.3A.3	pursuant to 2.2.3 and in the case of Reservation, as soon as reasonably p</vt:lpstr>
      <vt:lpstr>2.3A.4	pursuant to 2.2.4, as soon as reasonably practicable, and to the Offshore</vt:lpstr>
      <vt:lpstr>2.3A.5  pursuant to 2.2.4 and in the case of Reservation, as soon as reasonably </vt:lpstr>
      <vt:lpstr>2.3A.6	pursuant to sub-paragraph 2.2.3 where it relates to The Company Modificat</vt:lpstr>
      <vt:lpstr>    2.4	For the purposes of this Section D, Part Two, a The Company Construction App</vt:lpstr>
      <vt:lpstr>2.5	If a Transmission Owner reasonably considers that a The Company Construction</vt:lpstr>
      <vt:lpstr>    and shall otherwise use its best endeavours to liaise with and assist The Compa</vt:lpstr>
      <vt:lpstr>2.6	Each Transmission Owner (except a nominated Offshore Transmission Owner whos</vt:lpstr>
      <vt:lpstr>2.7	The Company shall immediately notify each other Construction Party following</vt:lpstr>
      <vt:lpstr>2.7.1	any change in The Company Construction Application or associated informati</vt:lpstr>
      <vt:lpstr>2.7.2	the withdrawal of the relevant User Application by a User, in which case s</vt:lpstr>
      <vt:lpstr>3.	PROVISION OF CONSTRUCTION PLANNING ASSUMPTIONS FOLLOWING THE COMPANY CONSTRUC</vt:lpstr>
      <vt:lpstr>3.2.1	immediately provide to each Transmission Owner such parts of the set of Co</vt:lpstr>
      <vt:lpstr>3.2.2	at the same time as Construction Planning Assumptions are provided to any </vt:lpstr>
      <vt:lpstr>3.2.2.1	identify The Company Construction Application already submitted to such </vt:lpstr>
      <vt:lpstr>3.2.2.2	submit a new The Company Construction Application to such Transmission O</vt:lpstr>
      <vt:lpstr>3.4	The Company may, at its discretion (or where The Company Construction Applic</vt:lpstr>
      <vt:lpstr>3.4.1	is accepted by The Company pursuant to paragraph 5.3; or</vt:lpstr>
      <vt:lpstr>3.4.2	no longer remains open for acceptance pursuant to paragraph 5.1.</vt:lpstr>
      <vt:lpstr>3.9	For the avoidance of doubt, any change made to Construction Planning Assumpt</vt:lpstr>
      <vt:lpstr>3.10	The Company shall act in accordance with Good Industry Practice in deciding</vt:lpstr>
      <vt:lpstr>3.11	For the avoidance of doubt, where a User is undertaking OTSDUW, the extent </vt:lpstr>
      <vt:lpstr>4.	TO CONSTRUCTION OFFERS</vt:lpstr>
      <vt:lpstr>    4.1	Each Transmission Owner which receives  The Company Construction Application</vt:lpstr>
      <vt:lpstr>    4.1.1	to be in breach of its duties under section 9 of the Act; or</vt:lpstr>
      <vt:lpstr>    4.1.2	to be in breach of any regulation made under section 29 of the Act or any </vt:lpstr>
      <vt:lpstr>    4.1.3	to incur costs equal to or in excess of 20 per cent of the original invest</vt:lpstr>
      <vt:lpstr>    4.2	A Transmission Owner shall give such notice as soon as reasonably practicabl</vt:lpstr>
      <vt:lpstr>    4.2.1	twenty-five calendar days less one Business Day after The Company Applicat</vt:lpstr>
      <vt:lpstr>    4.2.2	twenty-three calendar days less one Business Day after the Construction As</vt:lpstr>
      <vt:lpstr>    4.3	Where a Transmission Owner does not require Transmission Construction Works </vt:lpstr>
      <vt:lpstr>    4.3.1	at the same time as it provides notice pursuant to paragraph 4.1, also not</vt:lpstr>
      <vt:lpstr>    4.3.2	otherwise not (subject to any contrary determination of a Dispute referred</vt:lpstr>
      <vt:lpstr>    4.3A	In response to an OTSDUW Build Application, the nominated Offshore Transmis</vt:lpstr>
      <vt:lpstr>    4.4	The Company may refer as a Dispute to the Authority in accordance with Secti</vt:lpstr>
      <vt:lpstr>    4.4.1	under paragraph 4.1 that a Transmission Owner does not intend to submit a </vt:lpstr>
      <vt:lpstr>    4.4.2	under sub-paragraph 4.3.1 of any assumptions which a Transmission Owner in</vt:lpstr>
      <vt:lpstr>4.5	A Transmission Owner shall prepare each TO Construction Offer (where The Com</vt:lpstr>
      <vt:lpstr>4.5.1	for the purpose of Part One, paragraph 2.2, such Transmission Owner shall </vt:lpstr>
    </vt:vector>
  </TitlesOfParts>
  <Company>National Grid</Company>
  <LinksUpToDate>false</LinksUpToDate>
  <CharactersWithSpaces>130133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D Planning CO_ordination v13 CM089_91 04 March 2024</dc:title>
  <dc:subject/>
  <dc:creator>Quinn, Angela - UK Legal</dc:creator>
  <cp:keywords/>
  <cp:lastModifiedBy>Elana Byrne</cp:lastModifiedBy>
  <cp:revision>25</cp:revision>
  <cp:lastPrinted>2024-09-27T16:51:00Z</cp:lastPrinted>
  <dcterms:created xsi:type="dcterms:W3CDTF">2024-11-05T18:47:00Z</dcterms:created>
  <dcterms:modified xsi:type="dcterms:W3CDTF">2024-12-12T16:20:00Z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y fmtid="{D5CDD505-2E9C-101B-9397-08002B2CF9AE}" pid="13" name="ClassificationWatermarkShapeIds">
    <vt:lpwstr>3badf2b3,6e4db44e,6a0e060f</vt:lpwstr>
  </property>
  <property fmtid="{D5CDD505-2E9C-101B-9397-08002B2CF9AE}" pid="14" name="ClassificationWatermarkFontProps">
    <vt:lpwstr>#dcdcdc,1,Calibri</vt:lpwstr>
  </property>
  <property fmtid="{D5CDD505-2E9C-101B-9397-08002B2CF9AE}" pid="15" name="ClassificationWatermarkText">
    <vt:lpwstr>Confidential</vt:lpwstr>
  </property>
  <property fmtid="{D5CDD505-2E9C-101B-9397-08002B2CF9AE}" pid="16" name="MSIP_Label_9a1593e3-eb40-4b63-9198-a6ec3e998e52_Enabled">
    <vt:lpwstr>true</vt:lpwstr>
  </property>
  <property fmtid="{D5CDD505-2E9C-101B-9397-08002B2CF9AE}" pid="17" name="MSIP_Label_9a1593e3-eb40-4b63-9198-a6ec3e998e52_SetDate">
    <vt:lpwstr>2024-10-15T11:42:32Z</vt:lpwstr>
  </property>
  <property fmtid="{D5CDD505-2E9C-101B-9397-08002B2CF9AE}" pid="18" name="MSIP_Label_9a1593e3-eb40-4b63-9198-a6ec3e998e52_Method">
    <vt:lpwstr>Privileged</vt:lpwstr>
  </property>
  <property fmtid="{D5CDD505-2E9C-101B-9397-08002B2CF9AE}" pid="19" name="MSIP_Label_9a1593e3-eb40-4b63-9198-a6ec3e998e52_Name">
    <vt:lpwstr>9a1593e3-eb40-4b63-9198-a6ec3e998e52</vt:lpwstr>
  </property>
  <property fmtid="{D5CDD505-2E9C-101B-9397-08002B2CF9AE}" pid="20" name="MSIP_Label_9a1593e3-eb40-4b63-9198-a6ec3e998e52_SiteId">
    <vt:lpwstr>953b0f83-1ce6-45c3-82c9-1d847e372339</vt:lpwstr>
  </property>
  <property fmtid="{D5CDD505-2E9C-101B-9397-08002B2CF9AE}" pid="21" name="MSIP_Label_9a1593e3-eb40-4b63-9198-a6ec3e998e52_ActionId">
    <vt:lpwstr>1e529eaf-4df3-4b34-a3ff-a911a354685d</vt:lpwstr>
  </property>
  <property fmtid="{D5CDD505-2E9C-101B-9397-08002B2CF9AE}" pid="22" name="MSIP_Label_9a1593e3-eb40-4b63-9198-a6ec3e998e52_ContentBits">
    <vt:lpwstr>4</vt:lpwstr>
  </property>
  <property fmtid="{D5CDD505-2E9C-101B-9397-08002B2CF9AE}" pid="23" name="MSIP_Label_019c027e-33b7-45fc-a572-8ffa5d09ec36_Enabled">
    <vt:lpwstr>true</vt:lpwstr>
  </property>
  <property fmtid="{D5CDD505-2E9C-101B-9397-08002B2CF9AE}" pid="24" name="MSIP_Label_019c027e-33b7-45fc-a572-8ffa5d09ec36_SetDate">
    <vt:lpwstr>2024-10-29T10:40:28Z</vt:lpwstr>
  </property>
  <property fmtid="{D5CDD505-2E9C-101B-9397-08002B2CF9AE}" pid="25" name="MSIP_Label_019c027e-33b7-45fc-a572-8ffa5d09ec36_Method">
    <vt:lpwstr>Standard</vt:lpwstr>
  </property>
  <property fmtid="{D5CDD505-2E9C-101B-9397-08002B2CF9AE}" pid="26" name="MSIP_Label_019c027e-33b7-45fc-a572-8ffa5d09ec36_Name">
    <vt:lpwstr>Internal Use</vt:lpwstr>
  </property>
  <property fmtid="{D5CDD505-2E9C-101B-9397-08002B2CF9AE}" pid="27" name="MSIP_Label_019c027e-33b7-45fc-a572-8ffa5d09ec36_SiteId">
    <vt:lpwstr>031a09bc-a2bf-44df-888e-4e09355b7a24</vt:lpwstr>
  </property>
  <property fmtid="{D5CDD505-2E9C-101B-9397-08002B2CF9AE}" pid="28" name="MSIP_Label_019c027e-33b7-45fc-a572-8ffa5d09ec36_ActionId">
    <vt:lpwstr>eac24b4e-c531-45b6-8514-eacf7daf9a89</vt:lpwstr>
  </property>
  <property fmtid="{D5CDD505-2E9C-101B-9397-08002B2CF9AE}" pid="29" name="MSIP_Label_019c027e-33b7-45fc-a572-8ffa5d09ec36_ContentBits">
    <vt:lpwstr>2</vt:lpwstr>
  </property>
  <property fmtid="{D5CDD505-2E9C-101B-9397-08002B2CF9AE}" pid="30" name="docIndexRef">
    <vt:lpwstr>902d48fd-c9cf-4f80-a406-582578a4fce2</vt:lpwstr>
  </property>
  <property fmtid="{D5CDD505-2E9C-101B-9397-08002B2CF9AE}" pid="31" name="bjDocumentSecurityLabel">
    <vt:lpwstr>This item has no classification</vt:lpwstr>
  </property>
  <property fmtid="{D5CDD505-2E9C-101B-9397-08002B2CF9AE}" pid="32" name="bjClsUserRVM">
    <vt:lpwstr>[]</vt:lpwstr>
  </property>
</Properties>
</file>